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2E6" w:rsidRPr="007C4183" w:rsidRDefault="00DF42E6" w:rsidP="00DF42E6">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 xml:space="preserve">وزارة التربية                                                                 </w:t>
      </w:r>
      <w:r w:rsidR="00951266">
        <w:rPr>
          <w:rFonts w:asciiTheme="majorBidi" w:hAnsiTheme="majorBidi" w:cstheme="majorBidi"/>
          <w:sz w:val="28"/>
          <w:szCs w:val="28"/>
          <w:lang w:bidi="ar-KW"/>
        </w:rPr>
        <w:t xml:space="preserve">   </w:t>
      </w:r>
      <w:r w:rsidRPr="007C4183">
        <w:rPr>
          <w:rFonts w:asciiTheme="majorBidi" w:hAnsiTheme="majorBidi" w:cstheme="majorBidi"/>
          <w:sz w:val="28"/>
          <w:szCs w:val="28"/>
          <w:rtl/>
          <w:lang w:bidi="ar-KW"/>
        </w:rPr>
        <w:t>العام الدراسي 2016 \ 2017</w:t>
      </w:r>
    </w:p>
    <w:p w:rsidR="007C4183" w:rsidRPr="007C4183" w:rsidRDefault="00DF42E6" w:rsidP="00DF42E6">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 xml:space="preserve">التوجيه الفني </w:t>
      </w:r>
      <w:r w:rsidR="007C4183" w:rsidRPr="007C4183">
        <w:rPr>
          <w:rFonts w:asciiTheme="majorBidi" w:hAnsiTheme="majorBidi" w:cstheme="majorBidi"/>
          <w:sz w:val="28"/>
          <w:szCs w:val="28"/>
          <w:rtl/>
          <w:lang w:bidi="ar-KW"/>
        </w:rPr>
        <w:t xml:space="preserve">العام </w:t>
      </w:r>
      <w:r w:rsidRPr="007C4183">
        <w:rPr>
          <w:rFonts w:asciiTheme="majorBidi" w:hAnsiTheme="majorBidi" w:cstheme="majorBidi"/>
          <w:sz w:val="28"/>
          <w:szCs w:val="28"/>
          <w:rtl/>
          <w:lang w:bidi="ar-KW"/>
        </w:rPr>
        <w:t xml:space="preserve">للغة الإنجليزية                                    </w:t>
      </w:r>
      <w:r w:rsidR="007C4183" w:rsidRPr="007C4183">
        <w:rPr>
          <w:rFonts w:asciiTheme="majorBidi" w:hAnsiTheme="majorBidi" w:cstheme="majorBidi"/>
          <w:sz w:val="28"/>
          <w:szCs w:val="28"/>
          <w:rtl/>
          <w:lang w:bidi="ar-KW"/>
        </w:rPr>
        <w:t xml:space="preserve">  </w:t>
      </w:r>
      <w:r w:rsidRPr="007C4183">
        <w:rPr>
          <w:rFonts w:asciiTheme="majorBidi" w:hAnsiTheme="majorBidi" w:cstheme="majorBidi"/>
          <w:sz w:val="28"/>
          <w:szCs w:val="28"/>
          <w:rtl/>
          <w:lang w:bidi="ar-KW"/>
        </w:rPr>
        <w:t xml:space="preserve">    </w:t>
      </w:r>
      <w:r w:rsidR="007C4183" w:rsidRPr="007C4183">
        <w:rPr>
          <w:rFonts w:asciiTheme="majorBidi" w:hAnsiTheme="majorBidi" w:cstheme="majorBidi"/>
          <w:sz w:val="28"/>
          <w:szCs w:val="28"/>
          <w:rtl/>
          <w:lang w:bidi="ar-KW"/>
        </w:rPr>
        <w:t>الإمتحان التجريبي (الفصل الدراسي الثاني)</w:t>
      </w:r>
      <w:r w:rsidRPr="007C4183">
        <w:rPr>
          <w:rFonts w:asciiTheme="majorBidi" w:hAnsiTheme="majorBidi" w:cstheme="majorBidi"/>
          <w:sz w:val="28"/>
          <w:szCs w:val="28"/>
          <w:rtl/>
          <w:lang w:bidi="ar-KW"/>
        </w:rPr>
        <w:t xml:space="preserve"> </w:t>
      </w:r>
    </w:p>
    <w:p w:rsidR="00DF42E6" w:rsidRPr="007C4183" w:rsidRDefault="007C4183" w:rsidP="007C4183">
      <w:pPr>
        <w:bidi/>
        <w:rPr>
          <w:rFonts w:asciiTheme="majorBidi" w:hAnsiTheme="majorBidi" w:cstheme="majorBidi"/>
          <w:sz w:val="28"/>
          <w:szCs w:val="28"/>
          <w:rtl/>
          <w:lang w:bidi="ar-KW"/>
        </w:rPr>
      </w:pPr>
      <w:r w:rsidRPr="007C4183">
        <w:rPr>
          <w:rFonts w:asciiTheme="majorBidi" w:hAnsiTheme="majorBidi" w:cstheme="majorBidi"/>
          <w:sz w:val="28"/>
          <w:szCs w:val="28"/>
          <w:rtl/>
          <w:lang w:bidi="ar-KW"/>
        </w:rPr>
        <w:t>الزمن : ســـــاعتان</w:t>
      </w:r>
      <w:r w:rsidR="00DF42E6" w:rsidRPr="007C4183">
        <w:rPr>
          <w:rFonts w:asciiTheme="majorBidi" w:hAnsiTheme="majorBidi" w:cstheme="majorBidi"/>
          <w:sz w:val="28"/>
          <w:szCs w:val="28"/>
          <w:rtl/>
          <w:lang w:bidi="ar-KW"/>
        </w:rPr>
        <w:t xml:space="preserve">    </w:t>
      </w:r>
      <w:r w:rsidRPr="007C4183">
        <w:rPr>
          <w:rFonts w:asciiTheme="majorBidi" w:hAnsiTheme="majorBidi" w:cstheme="majorBidi"/>
          <w:sz w:val="28"/>
          <w:szCs w:val="28"/>
          <w:rtl/>
          <w:lang w:bidi="ar-KW"/>
        </w:rPr>
        <w:t xml:space="preserve">                       </w:t>
      </w:r>
      <w:r w:rsidR="00951266">
        <w:rPr>
          <w:rFonts w:asciiTheme="majorBidi" w:hAnsiTheme="majorBidi" w:cstheme="majorBidi"/>
          <w:sz w:val="28"/>
          <w:szCs w:val="28"/>
          <w:rtl/>
          <w:lang w:bidi="ar-KW"/>
        </w:rPr>
        <w:t xml:space="preserve">                               </w:t>
      </w:r>
      <w:r w:rsidR="00951266">
        <w:rPr>
          <w:rFonts w:asciiTheme="majorBidi" w:hAnsiTheme="majorBidi" w:cstheme="majorBidi"/>
          <w:sz w:val="28"/>
          <w:szCs w:val="28"/>
          <w:lang w:bidi="ar-KW"/>
        </w:rPr>
        <w:t xml:space="preserve">  </w:t>
      </w:r>
      <w:r w:rsidRPr="007C4183">
        <w:rPr>
          <w:rFonts w:asciiTheme="majorBidi" w:hAnsiTheme="majorBidi" w:cstheme="majorBidi"/>
          <w:sz w:val="28"/>
          <w:szCs w:val="28"/>
          <w:rtl/>
          <w:lang w:bidi="ar-KW"/>
        </w:rPr>
        <w:t xml:space="preserve"> الصف: التاســـــــــع</w:t>
      </w:r>
    </w:p>
    <w:p w:rsidR="00DF42E6" w:rsidRPr="007C4183" w:rsidRDefault="007C4183" w:rsidP="00DF42E6">
      <w:pPr>
        <w:pBdr>
          <w:bottom w:val="single" w:sz="6" w:space="1" w:color="auto"/>
        </w:pBdr>
        <w:bidi/>
        <w:rPr>
          <w:rFonts w:asciiTheme="majorBidi" w:hAnsiTheme="majorBidi" w:cstheme="majorBidi"/>
          <w:sz w:val="28"/>
          <w:szCs w:val="28"/>
          <w:rtl/>
          <w:lang w:bidi="ar-KW"/>
        </w:rPr>
      </w:pPr>
      <w:r w:rsidRPr="007C4183">
        <w:rPr>
          <w:rFonts w:asciiTheme="majorBidi" w:hAnsiTheme="majorBidi" w:cstheme="majorBidi"/>
          <w:b/>
          <w:bCs/>
          <w:sz w:val="28"/>
          <w:szCs w:val="28"/>
          <w:shd w:val="clear" w:color="auto" w:fill="9CC2E5" w:themeFill="accent5" w:themeFillTint="99"/>
          <w:rtl/>
          <w:lang w:bidi="ar-KW"/>
        </w:rPr>
        <w:t>نموذج الإجابة</w:t>
      </w:r>
      <w:r w:rsidR="00DF42E6" w:rsidRPr="007C4183">
        <w:rPr>
          <w:rFonts w:asciiTheme="majorBidi" w:hAnsiTheme="majorBidi" w:cstheme="majorBidi"/>
          <w:sz w:val="28"/>
          <w:szCs w:val="28"/>
          <w:rtl/>
          <w:lang w:bidi="ar-KW"/>
        </w:rPr>
        <w:t xml:space="preserve">                                                         </w:t>
      </w:r>
      <w:r w:rsidRPr="007C4183">
        <w:rPr>
          <w:rFonts w:asciiTheme="majorBidi" w:hAnsiTheme="majorBidi" w:cstheme="majorBidi"/>
          <w:sz w:val="28"/>
          <w:szCs w:val="28"/>
          <w:rtl/>
          <w:lang w:bidi="ar-KW"/>
        </w:rPr>
        <w:t xml:space="preserve">         </w:t>
      </w:r>
      <w:r w:rsidR="00DF42E6" w:rsidRPr="007C4183">
        <w:rPr>
          <w:rFonts w:asciiTheme="majorBidi" w:hAnsiTheme="majorBidi" w:cstheme="majorBidi"/>
          <w:sz w:val="28"/>
          <w:szCs w:val="28"/>
          <w:rtl/>
          <w:lang w:bidi="ar-KW"/>
        </w:rPr>
        <w:t xml:space="preserve"> الإمتحان في (  </w:t>
      </w:r>
      <w:r w:rsidR="00DF42E6" w:rsidRPr="007C4183">
        <w:rPr>
          <w:rFonts w:asciiTheme="majorBidi" w:hAnsiTheme="majorBidi" w:cstheme="majorBidi"/>
          <w:b/>
          <w:bCs/>
          <w:sz w:val="28"/>
          <w:szCs w:val="28"/>
          <w:lang w:bidi="ar-KW"/>
        </w:rPr>
        <w:t>7</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sz w:val="28"/>
          <w:szCs w:val="28"/>
          <w:rtl/>
          <w:lang w:bidi="ar-KW"/>
        </w:rPr>
        <w:t>) صفحات</w:t>
      </w:r>
    </w:p>
    <w:p w:rsidR="00DF42E6" w:rsidRPr="007C4183" w:rsidRDefault="00DF42E6" w:rsidP="00DF42E6">
      <w:pPr>
        <w:bidi/>
        <w:rPr>
          <w:rFonts w:asciiTheme="majorBidi" w:hAnsiTheme="majorBidi" w:cstheme="majorBidi"/>
          <w:b/>
          <w:bCs/>
          <w:sz w:val="28"/>
          <w:szCs w:val="28"/>
          <w:rtl/>
          <w:lang w:bidi="ar-KW"/>
        </w:rPr>
      </w:pPr>
      <w:r w:rsidRPr="007C4183">
        <w:rPr>
          <w:rFonts w:asciiTheme="majorBidi" w:hAnsiTheme="majorBidi" w:cstheme="majorBidi"/>
          <w:b/>
          <w:bCs/>
          <w:sz w:val="28"/>
          <w:szCs w:val="28"/>
          <w:rtl/>
          <w:lang w:bidi="ar-KW"/>
        </w:rPr>
        <w:t>الصفحة الأولى (المفردات - القواعد - الوظائف اللغوية - أسئلة الكتاب المقرر - التعبير - الإستيعاب المقروء)</w:t>
      </w:r>
    </w:p>
    <w:p w:rsidR="00DF42E6" w:rsidRPr="007C4183" w:rsidRDefault="00DF42E6" w:rsidP="00DF42E6">
      <w:pPr>
        <w:pBdr>
          <w:bottom w:val="single" w:sz="6" w:space="1" w:color="auto"/>
        </w:pBdr>
        <w:bidi/>
        <w:jc w:val="center"/>
        <w:rPr>
          <w:rFonts w:asciiTheme="majorBidi" w:hAnsiTheme="majorBidi" w:cstheme="majorBidi"/>
          <w:b/>
          <w:bCs/>
          <w:sz w:val="28"/>
          <w:szCs w:val="28"/>
          <w:rtl/>
          <w:lang w:bidi="ar-KW"/>
        </w:rPr>
      </w:pPr>
      <w:r w:rsidRPr="007C4183">
        <w:rPr>
          <w:rFonts w:asciiTheme="majorBidi" w:hAnsiTheme="majorBidi" w:cstheme="majorBidi"/>
          <w:b/>
          <w:bCs/>
          <w:sz w:val="28"/>
          <w:szCs w:val="28"/>
          <w:rtl/>
          <w:lang w:bidi="ar-KW"/>
        </w:rPr>
        <w:t>( الدرجة الكلية : 60 درجة )</w:t>
      </w:r>
    </w:p>
    <w:p w:rsidR="00DF42E6" w:rsidRPr="007C4183" w:rsidRDefault="00DF42E6" w:rsidP="00DF42E6">
      <w:pPr>
        <w:jc w:val="center"/>
        <w:rPr>
          <w:rFonts w:asciiTheme="majorBidi" w:hAnsiTheme="majorBidi" w:cstheme="majorBidi"/>
          <w:b/>
          <w:bCs/>
          <w:sz w:val="28"/>
          <w:szCs w:val="28"/>
          <w:u w:val="thick"/>
          <w:lang w:bidi="ar-KW"/>
        </w:rPr>
      </w:pPr>
    </w:p>
    <w:p w:rsidR="00DF42E6" w:rsidRPr="007C4183" w:rsidRDefault="00DF42E6" w:rsidP="00DF42E6">
      <w:pPr>
        <w:jc w:val="center"/>
        <w:rPr>
          <w:rFonts w:asciiTheme="majorBidi" w:hAnsiTheme="majorBidi" w:cstheme="majorBidi"/>
          <w:b/>
          <w:bCs/>
          <w:sz w:val="28"/>
          <w:szCs w:val="28"/>
          <w:u w:val="thick"/>
          <w:lang w:bidi="ar-KW"/>
        </w:rPr>
      </w:pPr>
      <w:r w:rsidRPr="007C4183">
        <w:rPr>
          <w:rFonts w:asciiTheme="majorBidi" w:hAnsiTheme="majorBidi" w:cstheme="majorBidi"/>
          <w:b/>
          <w:bCs/>
          <w:sz w:val="28"/>
          <w:szCs w:val="28"/>
          <w:u w:val="thick"/>
          <w:lang w:bidi="ar-KW"/>
        </w:rPr>
        <w:t>I – VOCABULARY ( 8 Marks)</w:t>
      </w:r>
    </w:p>
    <w:p w:rsidR="00DF42E6" w:rsidRPr="007C4183" w:rsidRDefault="00DF42E6" w:rsidP="00DF42E6">
      <w:pPr>
        <w:jc w:val="center"/>
        <w:rPr>
          <w:rFonts w:asciiTheme="majorBidi" w:hAnsiTheme="majorBidi" w:cstheme="majorBidi"/>
          <w:b/>
          <w:bCs/>
          <w:sz w:val="28"/>
          <w:szCs w:val="28"/>
          <w:u w:val="thick"/>
          <w:lang w:bidi="ar-KW"/>
        </w:rPr>
      </w:pPr>
    </w:p>
    <w:p w:rsidR="00C815F4" w:rsidRDefault="00DF42E6" w:rsidP="00C815F4">
      <w:pPr>
        <w:pStyle w:val="ListParagraph"/>
        <w:numPr>
          <w:ilvl w:val="0"/>
          <w:numId w:val="1"/>
        </w:numPr>
        <w:spacing w:line="276" w:lineRule="auto"/>
        <w:rPr>
          <w:rFonts w:asciiTheme="majorBidi" w:hAnsiTheme="majorBidi" w:cstheme="majorBidi"/>
          <w:b/>
          <w:bCs/>
          <w:sz w:val="28"/>
          <w:szCs w:val="28"/>
          <w:u w:val="thick"/>
          <w:lang w:bidi="ar-KW"/>
        </w:rPr>
      </w:pPr>
      <w:r w:rsidRPr="007C4183">
        <w:rPr>
          <w:rFonts w:asciiTheme="majorBidi" w:hAnsiTheme="majorBidi" w:cstheme="majorBidi"/>
          <w:b/>
          <w:bCs/>
          <w:sz w:val="28"/>
          <w:szCs w:val="28"/>
          <w:u w:val="thick"/>
          <w:lang w:bidi="ar-KW"/>
        </w:rPr>
        <w:t>Choose the correct answer from a, b, c and d: ( 4 x 1 = 4 Marks)</w:t>
      </w:r>
    </w:p>
    <w:p w:rsidR="00DF42E6" w:rsidRPr="00C815F4" w:rsidRDefault="00C815F4" w:rsidP="00C815F4">
      <w:pPr>
        <w:spacing w:line="276" w:lineRule="auto"/>
        <w:rPr>
          <w:rFonts w:asciiTheme="majorBidi" w:hAnsiTheme="majorBidi" w:cstheme="majorBidi"/>
          <w:b/>
          <w:bCs/>
          <w:sz w:val="28"/>
          <w:szCs w:val="28"/>
          <w:u w:val="thick"/>
          <w:lang w:bidi="ar-KW"/>
        </w:rPr>
      </w:pPr>
      <w:r>
        <w:rPr>
          <w:rFonts w:asciiTheme="majorBidi" w:hAnsiTheme="majorBidi" w:cstheme="majorBidi"/>
          <w:sz w:val="28"/>
          <w:szCs w:val="28"/>
        </w:rPr>
        <w:t>1.</w:t>
      </w:r>
      <w:r w:rsidR="00DF42E6" w:rsidRPr="00C815F4">
        <w:rPr>
          <w:rFonts w:asciiTheme="majorBidi" w:hAnsiTheme="majorBidi" w:cstheme="majorBidi"/>
          <w:sz w:val="28"/>
          <w:szCs w:val="28"/>
        </w:rPr>
        <w:t xml:space="preserve"> </w:t>
      </w:r>
      <w:r w:rsidR="007C4183" w:rsidRPr="00C815F4">
        <w:rPr>
          <w:rFonts w:asciiTheme="majorBidi" w:hAnsiTheme="majorBidi" w:cstheme="majorBidi"/>
          <w:sz w:val="28"/>
          <w:szCs w:val="28"/>
          <w:lang w:bidi="ar-KW"/>
        </w:rPr>
        <w:t>Good students</w:t>
      </w:r>
      <w:r w:rsidRPr="00C815F4">
        <w:rPr>
          <w:rFonts w:asciiTheme="majorBidi" w:hAnsiTheme="majorBidi" w:cstheme="majorBidi"/>
          <w:sz w:val="28"/>
          <w:szCs w:val="28"/>
          <w:lang w:bidi="ar-KW"/>
        </w:rPr>
        <w:t xml:space="preserve"> …………………………….ideas to make a project.</w:t>
      </w:r>
    </w:p>
    <w:p w:rsidR="00DF42E6" w:rsidRPr="00C815F4" w:rsidRDefault="00DF42E6" w:rsidP="00C815F4">
      <w:pPr>
        <w:pStyle w:val="ListParagraph"/>
        <w:numPr>
          <w:ilvl w:val="0"/>
          <w:numId w:val="23"/>
        </w:numPr>
        <w:spacing w:after="200" w:line="276" w:lineRule="auto"/>
        <w:rPr>
          <w:rFonts w:asciiTheme="majorBidi" w:hAnsiTheme="majorBidi" w:cstheme="majorBidi"/>
          <w:sz w:val="28"/>
          <w:szCs w:val="28"/>
          <w:lang w:bidi="ar-KW"/>
        </w:rPr>
      </w:pPr>
      <w:r w:rsidRPr="00C815F4">
        <w:rPr>
          <w:rFonts w:asciiTheme="majorBidi" w:hAnsiTheme="majorBidi" w:cstheme="majorBidi"/>
          <w:b/>
          <w:bCs/>
          <w:sz w:val="28"/>
          <w:szCs w:val="28"/>
          <w:lang w:bidi="ar-KW"/>
        </w:rPr>
        <w:t>exchange</w:t>
      </w:r>
      <w:r w:rsidR="00597A8D" w:rsidRPr="00C815F4">
        <w:rPr>
          <w:rFonts w:asciiTheme="majorBidi" w:hAnsiTheme="majorBidi" w:cstheme="majorBidi"/>
          <w:sz w:val="28"/>
          <w:szCs w:val="28"/>
          <w:lang w:bidi="ar-KW"/>
        </w:rPr>
        <w:t xml:space="preserve">        </w:t>
      </w:r>
      <w:r w:rsidRPr="00C815F4">
        <w:rPr>
          <w:rFonts w:asciiTheme="majorBidi" w:hAnsiTheme="majorBidi" w:cstheme="majorBidi"/>
          <w:sz w:val="28"/>
          <w:szCs w:val="28"/>
          <w:lang w:bidi="ar-KW"/>
        </w:rPr>
        <w:t xml:space="preserve">  </w:t>
      </w:r>
      <w:r w:rsidR="00597A8D" w:rsidRPr="00C815F4">
        <w:rPr>
          <w:rFonts w:asciiTheme="majorBidi" w:hAnsiTheme="majorBidi" w:cstheme="majorBidi"/>
          <w:sz w:val="28"/>
          <w:szCs w:val="28"/>
          <w:lang w:bidi="ar-KW"/>
        </w:rPr>
        <w:t xml:space="preserve">      </w:t>
      </w:r>
      <w:r w:rsidRPr="00C815F4">
        <w:rPr>
          <w:rFonts w:asciiTheme="majorBidi" w:hAnsiTheme="majorBidi" w:cstheme="majorBidi"/>
          <w:sz w:val="28"/>
          <w:szCs w:val="28"/>
          <w:lang w:bidi="ar-KW"/>
        </w:rPr>
        <w:t xml:space="preserve"> b. devise                </w:t>
      </w:r>
      <w:r w:rsidR="00EA02A3">
        <w:rPr>
          <w:rFonts w:asciiTheme="majorBidi" w:hAnsiTheme="majorBidi" w:cstheme="majorBidi"/>
          <w:sz w:val="28"/>
          <w:szCs w:val="28"/>
          <w:lang w:bidi="ar-KW"/>
        </w:rPr>
        <w:t xml:space="preserve">    </w:t>
      </w:r>
      <w:r w:rsidR="00597A8D" w:rsidRPr="00C815F4">
        <w:rPr>
          <w:rFonts w:asciiTheme="majorBidi" w:hAnsiTheme="majorBidi" w:cstheme="majorBidi"/>
          <w:sz w:val="28"/>
          <w:szCs w:val="28"/>
          <w:lang w:bidi="ar-KW"/>
        </w:rPr>
        <w:t xml:space="preserve"> </w:t>
      </w:r>
      <w:r w:rsidRPr="00C815F4">
        <w:rPr>
          <w:rFonts w:asciiTheme="majorBidi" w:hAnsiTheme="majorBidi" w:cstheme="majorBidi"/>
          <w:sz w:val="28"/>
          <w:szCs w:val="28"/>
          <w:lang w:bidi="ar-KW"/>
        </w:rPr>
        <w:t xml:space="preserve"> c.</w:t>
      </w:r>
      <w:r w:rsidR="00EA02A3">
        <w:rPr>
          <w:rFonts w:asciiTheme="majorBidi" w:hAnsiTheme="majorBidi" w:cstheme="majorBidi"/>
          <w:sz w:val="28"/>
          <w:szCs w:val="28"/>
          <w:lang w:bidi="ar-KW"/>
        </w:rPr>
        <w:t xml:space="preserve"> realize                       </w:t>
      </w:r>
      <w:r w:rsidRPr="00C815F4">
        <w:rPr>
          <w:rFonts w:asciiTheme="majorBidi" w:hAnsiTheme="majorBidi" w:cstheme="majorBidi"/>
          <w:sz w:val="28"/>
          <w:szCs w:val="28"/>
          <w:lang w:bidi="ar-KW"/>
        </w:rPr>
        <w:t xml:space="preserve">  d. trap</w:t>
      </w:r>
    </w:p>
    <w:p w:rsidR="00597A8D" w:rsidRPr="00C815F4" w:rsidRDefault="00C815F4" w:rsidP="00C815F4">
      <w:pPr>
        <w:spacing w:after="200" w:line="276" w:lineRule="auto"/>
        <w:rPr>
          <w:rFonts w:asciiTheme="majorBidi" w:hAnsiTheme="majorBidi" w:cstheme="majorBidi"/>
          <w:sz w:val="28"/>
          <w:szCs w:val="28"/>
          <w:lang w:bidi="ar-KW"/>
        </w:rPr>
      </w:pPr>
      <w:r>
        <w:rPr>
          <w:rFonts w:asciiTheme="majorBidi" w:hAnsiTheme="majorBidi" w:cstheme="majorBidi"/>
          <w:sz w:val="28"/>
          <w:szCs w:val="28"/>
          <w:lang w:bidi="ar-KW"/>
        </w:rPr>
        <w:t>2.</w:t>
      </w:r>
      <w:r w:rsidR="00597A8D" w:rsidRPr="00C815F4">
        <w:rPr>
          <w:rFonts w:asciiTheme="majorBidi" w:hAnsiTheme="majorBidi" w:cstheme="majorBidi"/>
          <w:sz w:val="28"/>
          <w:szCs w:val="28"/>
          <w:lang w:bidi="ar-KW"/>
        </w:rPr>
        <w:t>This magazine has colour</w:t>
      </w:r>
      <w:r w:rsidRPr="00C815F4">
        <w:rPr>
          <w:rFonts w:asciiTheme="majorBidi" w:hAnsiTheme="majorBidi" w:cstheme="majorBidi"/>
          <w:sz w:val="28"/>
          <w:szCs w:val="28"/>
          <w:lang w:bidi="ar-KW"/>
        </w:rPr>
        <w:t>ful</w:t>
      </w:r>
      <w:r w:rsidR="00597A8D" w:rsidRPr="00C815F4">
        <w:rPr>
          <w:rFonts w:asciiTheme="majorBidi" w:hAnsiTheme="majorBidi" w:cstheme="majorBidi"/>
          <w:sz w:val="28"/>
          <w:szCs w:val="28"/>
          <w:lang w:bidi="ar-KW"/>
        </w:rPr>
        <w:t xml:space="preserve"> pages</w:t>
      </w:r>
      <w:r w:rsidRPr="00C815F4">
        <w:rPr>
          <w:rFonts w:asciiTheme="majorBidi" w:hAnsiTheme="majorBidi" w:cstheme="majorBidi"/>
          <w:sz w:val="28"/>
          <w:szCs w:val="28"/>
          <w:lang w:bidi="ar-KW"/>
        </w:rPr>
        <w:t xml:space="preserve"> of the latest……………..for women and men.</w:t>
      </w:r>
    </w:p>
    <w:p w:rsidR="00597A8D" w:rsidRPr="007C4183" w:rsidRDefault="00C815F4" w:rsidP="00597A8D">
      <w:pPr>
        <w:spacing w:after="200" w:line="276" w:lineRule="auto"/>
        <w:rPr>
          <w:rFonts w:asciiTheme="majorBidi" w:hAnsiTheme="majorBidi" w:cstheme="majorBidi"/>
          <w:sz w:val="28"/>
          <w:szCs w:val="28"/>
          <w:lang w:bidi="ar-KW"/>
        </w:rPr>
      </w:pPr>
      <w:r>
        <w:rPr>
          <w:rFonts w:asciiTheme="majorBidi" w:hAnsiTheme="majorBidi" w:cstheme="majorBidi"/>
          <w:sz w:val="28"/>
          <w:szCs w:val="28"/>
          <w:lang w:bidi="ar-KW"/>
        </w:rPr>
        <w:t xml:space="preserve">      a.</w:t>
      </w:r>
      <w:r w:rsidR="00597A8D" w:rsidRPr="007C4183">
        <w:rPr>
          <w:rFonts w:asciiTheme="majorBidi" w:hAnsiTheme="majorBidi" w:cstheme="majorBidi"/>
          <w:sz w:val="28"/>
          <w:szCs w:val="28"/>
          <w:lang w:bidi="ar-KW"/>
        </w:rPr>
        <w:t xml:space="preserve"> horizon                     b. emergency               c</w:t>
      </w:r>
      <w:r w:rsidR="00EA02A3">
        <w:rPr>
          <w:rFonts w:asciiTheme="majorBidi" w:hAnsiTheme="majorBidi" w:cstheme="majorBidi"/>
          <w:sz w:val="28"/>
          <w:szCs w:val="28"/>
          <w:lang w:bidi="ar-KW"/>
        </w:rPr>
        <w:t xml:space="preserve">. loyalty                      </w:t>
      </w:r>
      <w:r w:rsidR="00597A8D" w:rsidRPr="007C4183">
        <w:rPr>
          <w:rFonts w:asciiTheme="majorBidi" w:hAnsiTheme="majorBidi" w:cstheme="majorBidi"/>
          <w:sz w:val="28"/>
          <w:szCs w:val="28"/>
          <w:lang w:bidi="ar-KW"/>
        </w:rPr>
        <w:t xml:space="preserve">  </w:t>
      </w:r>
      <w:r w:rsidR="00597A8D" w:rsidRPr="007C4183">
        <w:rPr>
          <w:rFonts w:asciiTheme="majorBidi" w:hAnsiTheme="majorBidi" w:cstheme="majorBidi"/>
          <w:b/>
          <w:bCs/>
          <w:sz w:val="28"/>
          <w:szCs w:val="28"/>
          <w:lang w:bidi="ar-KW"/>
        </w:rPr>
        <w:t>d.</w:t>
      </w:r>
      <w:r w:rsidR="00597A8D" w:rsidRPr="007C4183">
        <w:rPr>
          <w:rFonts w:asciiTheme="majorBidi" w:hAnsiTheme="majorBidi" w:cstheme="majorBidi"/>
          <w:sz w:val="28"/>
          <w:szCs w:val="28"/>
          <w:lang w:bidi="ar-KW"/>
        </w:rPr>
        <w:t xml:space="preserve"> </w:t>
      </w:r>
      <w:r w:rsidR="00597A8D" w:rsidRPr="007C4183">
        <w:rPr>
          <w:rFonts w:asciiTheme="majorBidi" w:hAnsiTheme="majorBidi" w:cstheme="majorBidi"/>
          <w:b/>
          <w:bCs/>
          <w:sz w:val="28"/>
          <w:szCs w:val="28"/>
          <w:lang w:bidi="ar-KW"/>
        </w:rPr>
        <w:t>fashion</w:t>
      </w:r>
    </w:p>
    <w:p w:rsidR="00597A8D" w:rsidRPr="007C4183" w:rsidRDefault="00C815F4" w:rsidP="00BF1F2D">
      <w:pPr>
        <w:spacing w:after="200" w:line="276" w:lineRule="auto"/>
        <w:rPr>
          <w:rFonts w:asciiTheme="majorBidi" w:hAnsiTheme="majorBidi" w:cstheme="majorBidi"/>
          <w:sz w:val="28"/>
          <w:szCs w:val="28"/>
          <w:lang w:bidi="ar-KW"/>
        </w:rPr>
      </w:pPr>
      <w:r>
        <w:rPr>
          <w:rFonts w:asciiTheme="majorBidi" w:hAnsiTheme="majorBidi" w:cstheme="majorBidi"/>
          <w:sz w:val="28"/>
          <w:szCs w:val="28"/>
        </w:rPr>
        <w:t>3.</w:t>
      </w:r>
      <w:r w:rsidR="00DF42E6" w:rsidRPr="007C4183">
        <w:rPr>
          <w:rFonts w:asciiTheme="majorBidi" w:hAnsiTheme="majorBidi" w:cstheme="majorBidi"/>
          <w:sz w:val="28"/>
          <w:szCs w:val="28"/>
        </w:rPr>
        <w:t xml:space="preserve"> </w:t>
      </w:r>
      <w:r>
        <w:rPr>
          <w:rFonts w:asciiTheme="majorBidi" w:hAnsiTheme="majorBidi" w:cstheme="majorBidi"/>
          <w:sz w:val="28"/>
          <w:szCs w:val="28"/>
          <w:lang w:bidi="ar-KW"/>
        </w:rPr>
        <w:t>My uncle is</w:t>
      </w:r>
      <w:r w:rsidR="00597A8D" w:rsidRPr="007C4183">
        <w:rPr>
          <w:rFonts w:asciiTheme="majorBidi" w:hAnsiTheme="majorBidi" w:cstheme="majorBidi"/>
          <w:sz w:val="28"/>
          <w:szCs w:val="28"/>
          <w:lang w:bidi="ar-KW"/>
        </w:rPr>
        <w:t>…</w:t>
      </w:r>
      <w:r>
        <w:rPr>
          <w:rFonts w:asciiTheme="majorBidi" w:hAnsiTheme="majorBidi" w:cstheme="majorBidi"/>
          <w:sz w:val="28"/>
          <w:szCs w:val="28"/>
          <w:lang w:bidi="ar-KW"/>
        </w:rPr>
        <w:t>…</w:t>
      </w:r>
      <w:r w:rsidR="00597A8D" w:rsidRPr="007C4183">
        <w:rPr>
          <w:rFonts w:asciiTheme="majorBidi" w:hAnsiTheme="majorBidi" w:cstheme="majorBidi"/>
          <w:sz w:val="28"/>
          <w:szCs w:val="28"/>
          <w:lang w:bidi="ar-KW"/>
        </w:rPr>
        <w:t>.</w:t>
      </w:r>
      <w:r>
        <w:rPr>
          <w:rFonts w:asciiTheme="majorBidi" w:hAnsiTheme="majorBidi" w:cstheme="majorBidi"/>
          <w:sz w:val="28"/>
          <w:szCs w:val="28"/>
          <w:lang w:bidi="ar-KW"/>
        </w:rPr>
        <w:t>because</w:t>
      </w:r>
      <w:r w:rsidR="00597A8D" w:rsidRPr="007C4183">
        <w:rPr>
          <w:rFonts w:asciiTheme="majorBidi" w:hAnsiTheme="majorBidi" w:cstheme="majorBidi"/>
          <w:sz w:val="28"/>
          <w:szCs w:val="28"/>
          <w:lang w:bidi="ar-KW"/>
        </w:rPr>
        <w:t xml:space="preserve"> </w:t>
      </w:r>
      <w:r>
        <w:rPr>
          <w:rFonts w:asciiTheme="majorBidi" w:hAnsiTheme="majorBidi" w:cstheme="majorBidi"/>
          <w:sz w:val="28"/>
          <w:szCs w:val="28"/>
          <w:lang w:bidi="ar-KW"/>
        </w:rPr>
        <w:t>h</w:t>
      </w:r>
      <w:r w:rsidR="00597A8D" w:rsidRPr="007C4183">
        <w:rPr>
          <w:rFonts w:asciiTheme="majorBidi" w:hAnsiTheme="majorBidi" w:cstheme="majorBidi"/>
          <w:sz w:val="28"/>
          <w:szCs w:val="28"/>
          <w:lang w:bidi="ar-KW"/>
        </w:rPr>
        <w:t xml:space="preserve">is son </w:t>
      </w:r>
      <w:r>
        <w:rPr>
          <w:rFonts w:asciiTheme="majorBidi" w:hAnsiTheme="majorBidi" w:cstheme="majorBidi"/>
          <w:sz w:val="28"/>
          <w:szCs w:val="28"/>
          <w:lang w:bidi="ar-KW"/>
        </w:rPr>
        <w:t>didn’t message him</w:t>
      </w:r>
      <w:r w:rsidR="00597A8D" w:rsidRPr="007C4183">
        <w:rPr>
          <w:rFonts w:asciiTheme="majorBidi" w:hAnsiTheme="majorBidi" w:cstheme="majorBidi"/>
          <w:sz w:val="28"/>
          <w:szCs w:val="28"/>
          <w:lang w:bidi="ar-KW"/>
        </w:rPr>
        <w:t xml:space="preserve"> since he travelled to</w:t>
      </w:r>
      <w:r w:rsidR="00BF1F2D" w:rsidRPr="007C4183">
        <w:rPr>
          <w:rFonts w:asciiTheme="majorBidi" w:hAnsiTheme="majorBidi" w:cstheme="majorBidi"/>
          <w:sz w:val="28"/>
          <w:szCs w:val="28"/>
          <w:lang w:bidi="ar-KW"/>
        </w:rPr>
        <w:t xml:space="preserve"> England.</w:t>
      </w:r>
    </w:p>
    <w:p w:rsidR="00597A8D" w:rsidRPr="00C815F4" w:rsidRDefault="00597A8D" w:rsidP="00C815F4">
      <w:pPr>
        <w:pStyle w:val="ListParagraph"/>
        <w:numPr>
          <w:ilvl w:val="0"/>
          <w:numId w:val="24"/>
        </w:numPr>
        <w:spacing w:after="200" w:line="276" w:lineRule="auto"/>
        <w:rPr>
          <w:rFonts w:asciiTheme="majorBidi" w:hAnsiTheme="majorBidi" w:cstheme="majorBidi"/>
          <w:sz w:val="28"/>
          <w:szCs w:val="28"/>
          <w:lang w:bidi="ar-KW"/>
        </w:rPr>
      </w:pPr>
      <w:r w:rsidRPr="00C815F4">
        <w:rPr>
          <w:rFonts w:asciiTheme="majorBidi" w:hAnsiTheme="majorBidi" w:cstheme="majorBidi"/>
          <w:sz w:val="28"/>
          <w:szCs w:val="28"/>
          <w:lang w:bidi="ar-KW"/>
        </w:rPr>
        <w:t xml:space="preserve">Identical                   b. content                     </w:t>
      </w:r>
      <w:r w:rsidRPr="00C815F4">
        <w:rPr>
          <w:rFonts w:asciiTheme="majorBidi" w:hAnsiTheme="majorBidi" w:cstheme="majorBidi"/>
          <w:b/>
          <w:bCs/>
          <w:sz w:val="28"/>
          <w:szCs w:val="28"/>
          <w:lang w:bidi="ar-KW"/>
        </w:rPr>
        <w:t>c.</w:t>
      </w:r>
      <w:r w:rsidRPr="00C815F4">
        <w:rPr>
          <w:rFonts w:asciiTheme="majorBidi" w:hAnsiTheme="majorBidi" w:cstheme="majorBidi"/>
          <w:sz w:val="28"/>
          <w:szCs w:val="28"/>
          <w:lang w:bidi="ar-KW"/>
        </w:rPr>
        <w:t xml:space="preserve"> </w:t>
      </w:r>
      <w:r w:rsidRPr="00C815F4">
        <w:rPr>
          <w:rFonts w:asciiTheme="majorBidi" w:hAnsiTheme="majorBidi" w:cstheme="majorBidi"/>
          <w:b/>
          <w:bCs/>
          <w:sz w:val="28"/>
          <w:szCs w:val="28"/>
          <w:lang w:bidi="ar-KW"/>
        </w:rPr>
        <w:t xml:space="preserve">upset </w:t>
      </w:r>
      <w:r w:rsidR="00C815F4">
        <w:rPr>
          <w:rFonts w:asciiTheme="majorBidi" w:hAnsiTheme="majorBidi" w:cstheme="majorBidi"/>
          <w:sz w:val="28"/>
          <w:szCs w:val="28"/>
          <w:lang w:bidi="ar-KW"/>
        </w:rPr>
        <w:t xml:space="preserve">                        d</w:t>
      </w:r>
      <w:r w:rsidR="00EA02A3">
        <w:rPr>
          <w:rFonts w:asciiTheme="majorBidi" w:hAnsiTheme="majorBidi" w:cstheme="majorBidi"/>
          <w:sz w:val="28"/>
          <w:szCs w:val="28"/>
          <w:lang w:bidi="ar-KW"/>
        </w:rPr>
        <w:t xml:space="preserve">. </w:t>
      </w:r>
      <w:r w:rsidRPr="00C815F4">
        <w:rPr>
          <w:rFonts w:asciiTheme="majorBidi" w:hAnsiTheme="majorBidi" w:cstheme="majorBidi"/>
          <w:sz w:val="28"/>
          <w:szCs w:val="28"/>
          <w:lang w:bidi="ar-KW"/>
        </w:rPr>
        <w:t>common</w:t>
      </w:r>
    </w:p>
    <w:p w:rsidR="00597A8D" w:rsidRPr="007C4183" w:rsidRDefault="00EA02A3" w:rsidP="00597A8D">
      <w:pPr>
        <w:spacing w:line="276" w:lineRule="auto"/>
        <w:rPr>
          <w:rFonts w:asciiTheme="majorBidi" w:hAnsiTheme="majorBidi" w:cstheme="majorBidi"/>
          <w:sz w:val="28"/>
          <w:szCs w:val="28"/>
          <w:lang w:bidi="ar-KW"/>
        </w:rPr>
      </w:pPr>
      <w:r>
        <w:rPr>
          <w:rFonts w:asciiTheme="majorBidi" w:hAnsiTheme="majorBidi" w:cstheme="majorBidi" w:hint="cs"/>
          <w:sz w:val="28"/>
          <w:szCs w:val="28"/>
          <w:rtl/>
        </w:rPr>
        <w:t>4</w:t>
      </w:r>
      <w:r>
        <w:rPr>
          <w:rFonts w:asciiTheme="majorBidi" w:hAnsiTheme="majorBidi" w:cstheme="majorBidi"/>
          <w:sz w:val="28"/>
          <w:szCs w:val="28"/>
        </w:rPr>
        <w:t>.</w:t>
      </w:r>
      <w:r w:rsidR="00DF42E6" w:rsidRPr="007C4183">
        <w:rPr>
          <w:rFonts w:asciiTheme="majorBidi" w:hAnsiTheme="majorBidi" w:cstheme="majorBidi"/>
          <w:sz w:val="28"/>
          <w:szCs w:val="28"/>
        </w:rPr>
        <w:t xml:space="preserve"> </w:t>
      </w:r>
      <w:r w:rsidR="00597A8D" w:rsidRPr="007C4183">
        <w:rPr>
          <w:rFonts w:asciiTheme="majorBidi" w:hAnsiTheme="majorBidi" w:cstheme="majorBidi"/>
          <w:sz w:val="28"/>
          <w:szCs w:val="28"/>
          <w:lang w:bidi="ar-KW"/>
        </w:rPr>
        <w:t>The player kicked the ball so………………………that it tore the net.</w:t>
      </w:r>
    </w:p>
    <w:p w:rsidR="00597A8D" w:rsidRPr="007C4183" w:rsidRDefault="00597A8D" w:rsidP="00597A8D">
      <w:pPr>
        <w:spacing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a. importantly           </w:t>
      </w:r>
      <w:r w:rsidR="00EA02A3">
        <w:rPr>
          <w:rFonts w:asciiTheme="majorBidi" w:hAnsiTheme="majorBidi" w:cstheme="majorBidi" w:hint="cs"/>
          <w:sz w:val="28"/>
          <w:szCs w:val="28"/>
          <w:rtl/>
          <w:lang w:bidi="ar-KW"/>
        </w:rPr>
        <w:t xml:space="preserve"> </w:t>
      </w:r>
      <w:r w:rsidRPr="007C4183">
        <w:rPr>
          <w:rFonts w:asciiTheme="majorBidi" w:hAnsiTheme="majorBidi" w:cstheme="majorBidi"/>
          <w:sz w:val="28"/>
          <w:szCs w:val="28"/>
          <w:lang w:bidi="ar-KW"/>
        </w:rPr>
        <w:t xml:space="preserve">   b. systematically          </w:t>
      </w:r>
      <w:r w:rsidRPr="007C4183">
        <w:rPr>
          <w:rFonts w:asciiTheme="majorBidi" w:hAnsiTheme="majorBidi" w:cstheme="majorBidi"/>
          <w:b/>
          <w:bCs/>
          <w:sz w:val="28"/>
          <w:szCs w:val="28"/>
          <w:lang w:bidi="ar-KW"/>
        </w:rPr>
        <w:t>c.</w:t>
      </w:r>
      <w:r w:rsidRPr="007C4183">
        <w:rPr>
          <w:rFonts w:asciiTheme="majorBidi" w:hAnsiTheme="majorBidi" w:cstheme="majorBidi"/>
          <w:sz w:val="28"/>
          <w:szCs w:val="28"/>
          <w:lang w:bidi="ar-KW"/>
        </w:rPr>
        <w:t xml:space="preserve"> </w:t>
      </w:r>
      <w:r w:rsidRPr="007C4183">
        <w:rPr>
          <w:rFonts w:asciiTheme="majorBidi" w:hAnsiTheme="majorBidi" w:cstheme="majorBidi"/>
          <w:b/>
          <w:bCs/>
          <w:sz w:val="28"/>
          <w:szCs w:val="28"/>
          <w:lang w:bidi="ar-KW"/>
        </w:rPr>
        <w:t>powerfully</w:t>
      </w:r>
      <w:r w:rsidR="00EA02A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yearly</w:t>
      </w:r>
    </w:p>
    <w:p w:rsidR="00DF42E6" w:rsidRPr="007C4183" w:rsidRDefault="00DF42E6" w:rsidP="00DF42E6">
      <w:pPr>
        <w:pBdr>
          <w:bottom w:val="single" w:sz="6" w:space="1" w:color="auto"/>
        </w:pBdr>
        <w:rPr>
          <w:rFonts w:asciiTheme="majorBidi" w:hAnsiTheme="majorBidi" w:cstheme="majorBidi"/>
          <w:sz w:val="28"/>
          <w:szCs w:val="28"/>
        </w:rPr>
      </w:pPr>
    </w:p>
    <w:p w:rsidR="00DF42E6" w:rsidRPr="007C4183" w:rsidRDefault="00DF42E6" w:rsidP="00DF42E6">
      <w:pPr>
        <w:spacing w:line="276" w:lineRule="auto"/>
        <w:rPr>
          <w:rFonts w:asciiTheme="majorBidi" w:hAnsiTheme="majorBidi" w:cstheme="majorBidi"/>
          <w:sz w:val="28"/>
          <w:szCs w:val="28"/>
        </w:rPr>
      </w:pPr>
    </w:p>
    <w:p w:rsidR="00DF42E6" w:rsidRPr="007C4183" w:rsidRDefault="00DF42E6" w:rsidP="00E55D2A">
      <w:pPr>
        <w:pStyle w:val="ListParagraph"/>
        <w:numPr>
          <w:ilvl w:val="0"/>
          <w:numId w:val="1"/>
        </w:numPr>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Fill in the spaces with suitable words from the list: ( 4 x 1 = 4 Marks) </w:t>
      </w:r>
    </w:p>
    <w:p w:rsidR="00DF42E6" w:rsidRPr="007C4183" w:rsidRDefault="00DF42E6" w:rsidP="00DF42E6">
      <w:pPr>
        <w:pStyle w:val="ListParagraph"/>
        <w:rPr>
          <w:rFonts w:asciiTheme="majorBidi" w:hAnsiTheme="majorBidi" w:cstheme="majorBidi"/>
          <w:b/>
          <w:bCs/>
          <w:sz w:val="28"/>
          <w:szCs w:val="28"/>
          <w:u w:val="thick"/>
        </w:rPr>
      </w:pPr>
    </w:p>
    <w:p w:rsidR="00DF42E6" w:rsidRPr="007C4183" w:rsidRDefault="00DF42E6" w:rsidP="00DF42E6">
      <w:pPr>
        <w:spacing w:line="360" w:lineRule="auto"/>
        <w:rPr>
          <w:rFonts w:asciiTheme="majorBidi" w:hAnsiTheme="majorBidi" w:cstheme="majorBidi"/>
          <w:b/>
          <w:bCs/>
          <w:sz w:val="28"/>
          <w:szCs w:val="28"/>
        </w:rPr>
      </w:pPr>
      <w:r w:rsidRPr="007C4183">
        <w:rPr>
          <w:rFonts w:asciiTheme="majorBidi" w:hAnsiTheme="majorBidi" w:cstheme="majorBidi"/>
          <w:b/>
          <w:bCs/>
          <w:sz w:val="28"/>
          <w:szCs w:val="28"/>
        </w:rPr>
        <w:t xml:space="preserve">[ </w:t>
      </w:r>
      <w:r w:rsidR="006D116E" w:rsidRPr="007C4183">
        <w:rPr>
          <w:rFonts w:asciiTheme="majorBidi" w:hAnsiTheme="majorBidi" w:cstheme="majorBidi"/>
          <w:b/>
          <w:bCs/>
          <w:sz w:val="28"/>
          <w:szCs w:val="28"/>
        </w:rPr>
        <w:t>earthquake</w:t>
      </w:r>
      <w:r w:rsidRPr="007C4183">
        <w:rPr>
          <w:rFonts w:asciiTheme="majorBidi" w:hAnsiTheme="majorBidi" w:cstheme="majorBidi"/>
          <w:b/>
          <w:bCs/>
          <w:sz w:val="28"/>
          <w:szCs w:val="28"/>
        </w:rPr>
        <w:t xml:space="preserve">      -      </w:t>
      </w:r>
      <w:r w:rsidR="00BF1F2D" w:rsidRPr="007C4183">
        <w:rPr>
          <w:rFonts w:asciiTheme="majorBidi" w:hAnsiTheme="majorBidi" w:cstheme="majorBidi"/>
          <w:b/>
          <w:bCs/>
          <w:sz w:val="28"/>
          <w:szCs w:val="28"/>
        </w:rPr>
        <w:t>relatively</w:t>
      </w:r>
      <w:r w:rsidRPr="007C4183">
        <w:rPr>
          <w:rFonts w:asciiTheme="majorBidi" w:hAnsiTheme="majorBidi" w:cstheme="majorBidi"/>
          <w:b/>
          <w:bCs/>
          <w:sz w:val="28"/>
          <w:szCs w:val="28"/>
        </w:rPr>
        <w:t xml:space="preserve">      -      </w:t>
      </w:r>
      <w:r w:rsidR="006D116E" w:rsidRPr="007C4183">
        <w:rPr>
          <w:rFonts w:asciiTheme="majorBidi" w:hAnsiTheme="majorBidi" w:cstheme="majorBidi"/>
          <w:b/>
          <w:bCs/>
          <w:sz w:val="28"/>
          <w:szCs w:val="28"/>
        </w:rPr>
        <w:t>mend</w:t>
      </w:r>
      <w:r w:rsidRPr="007C4183">
        <w:rPr>
          <w:rFonts w:asciiTheme="majorBidi" w:hAnsiTheme="majorBidi" w:cstheme="majorBidi"/>
          <w:b/>
          <w:bCs/>
          <w:sz w:val="28"/>
          <w:szCs w:val="28"/>
        </w:rPr>
        <w:t xml:space="preserve">      -      </w:t>
      </w:r>
      <w:r w:rsidR="00BF1F2D" w:rsidRPr="007C4183">
        <w:rPr>
          <w:rFonts w:asciiTheme="majorBidi" w:hAnsiTheme="majorBidi" w:cstheme="majorBidi"/>
          <w:b/>
          <w:bCs/>
          <w:sz w:val="28"/>
          <w:szCs w:val="28"/>
        </w:rPr>
        <w:t>dusty</w:t>
      </w:r>
      <w:r w:rsidRPr="007C4183">
        <w:rPr>
          <w:rFonts w:asciiTheme="majorBidi" w:hAnsiTheme="majorBidi" w:cstheme="majorBidi"/>
          <w:b/>
          <w:bCs/>
          <w:sz w:val="28"/>
          <w:szCs w:val="28"/>
        </w:rPr>
        <w:t xml:space="preserve">      -      </w:t>
      </w:r>
      <w:r w:rsidR="006D116E" w:rsidRPr="007C4183">
        <w:rPr>
          <w:rFonts w:asciiTheme="majorBidi" w:hAnsiTheme="majorBidi" w:cstheme="majorBidi"/>
          <w:b/>
          <w:bCs/>
          <w:sz w:val="28"/>
          <w:szCs w:val="28"/>
        </w:rPr>
        <w:t>brainteaser</w:t>
      </w:r>
      <w:r w:rsidRPr="007C4183">
        <w:rPr>
          <w:rFonts w:asciiTheme="majorBidi" w:hAnsiTheme="majorBidi" w:cstheme="majorBidi"/>
          <w:b/>
          <w:bCs/>
          <w:sz w:val="28"/>
          <w:szCs w:val="28"/>
        </w:rPr>
        <w:t xml:space="preserve"> ]</w:t>
      </w:r>
    </w:p>
    <w:p w:rsidR="006D116E" w:rsidRPr="007C4183" w:rsidRDefault="00DF42E6" w:rsidP="00EA02A3">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5.</w:t>
      </w:r>
      <w:r w:rsidR="006D116E" w:rsidRPr="007C4183">
        <w:rPr>
          <w:rFonts w:asciiTheme="majorBidi" w:hAnsiTheme="majorBidi" w:cstheme="majorBidi"/>
          <w:sz w:val="28"/>
          <w:szCs w:val="28"/>
          <w:lang w:bidi="ar-KW"/>
        </w:rPr>
        <w:t xml:space="preserve"> I have had a major operation to </w:t>
      </w:r>
      <w:r w:rsidR="006D116E" w:rsidRPr="00EA02A3">
        <w:rPr>
          <w:rFonts w:asciiTheme="majorBidi" w:hAnsiTheme="majorBidi" w:cstheme="majorBidi"/>
          <w:b/>
          <w:bCs/>
          <w:sz w:val="28"/>
          <w:szCs w:val="28"/>
          <w:lang w:bidi="ar-KW"/>
        </w:rPr>
        <w:t>mend</w:t>
      </w:r>
      <w:r w:rsidR="006D116E" w:rsidRPr="007C4183">
        <w:rPr>
          <w:rFonts w:asciiTheme="majorBidi" w:hAnsiTheme="majorBidi" w:cstheme="majorBidi"/>
          <w:sz w:val="28"/>
          <w:szCs w:val="28"/>
          <w:lang w:bidi="ar-KW"/>
        </w:rPr>
        <w:t xml:space="preserve"> my knee after the car accident.</w:t>
      </w:r>
    </w:p>
    <w:p w:rsidR="006D116E" w:rsidRPr="007C4183" w:rsidRDefault="00DF42E6" w:rsidP="00EA02A3">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6</w:t>
      </w:r>
      <w:r w:rsidR="006D116E" w:rsidRPr="007C4183">
        <w:rPr>
          <w:rFonts w:asciiTheme="majorBidi" w:hAnsiTheme="majorBidi" w:cstheme="majorBidi"/>
          <w:sz w:val="28"/>
          <w:szCs w:val="28"/>
        </w:rPr>
        <w:t>.</w:t>
      </w:r>
      <w:r w:rsidR="006D116E" w:rsidRPr="007C4183">
        <w:rPr>
          <w:rFonts w:asciiTheme="majorBidi" w:hAnsiTheme="majorBidi" w:cstheme="majorBidi"/>
          <w:sz w:val="28"/>
          <w:szCs w:val="28"/>
          <w:lang w:bidi="ar-KW"/>
        </w:rPr>
        <w:t xml:space="preserve"> A violent </w:t>
      </w:r>
      <w:r w:rsidR="006D116E" w:rsidRPr="00EA02A3">
        <w:rPr>
          <w:rFonts w:asciiTheme="majorBidi" w:hAnsiTheme="majorBidi" w:cstheme="majorBidi"/>
          <w:b/>
          <w:bCs/>
          <w:sz w:val="28"/>
          <w:szCs w:val="28"/>
          <w:lang w:bidi="ar-KW"/>
        </w:rPr>
        <w:t>earthquake</w:t>
      </w:r>
      <w:r w:rsidR="006D116E" w:rsidRPr="007C4183">
        <w:rPr>
          <w:rFonts w:asciiTheme="majorBidi" w:hAnsiTheme="majorBidi" w:cstheme="majorBidi"/>
          <w:sz w:val="28"/>
          <w:szCs w:val="28"/>
          <w:lang w:bidi="ar-KW"/>
        </w:rPr>
        <w:t xml:space="preserve"> hit Japan and destroyed a lot of buildings few months ago.</w:t>
      </w:r>
    </w:p>
    <w:p w:rsidR="00DF42E6" w:rsidRPr="007C4183" w:rsidRDefault="00DF42E6" w:rsidP="00EA02A3">
      <w:pPr>
        <w:spacing w:line="360" w:lineRule="auto"/>
        <w:rPr>
          <w:rFonts w:asciiTheme="majorBidi" w:hAnsiTheme="majorBidi" w:cstheme="majorBidi"/>
          <w:sz w:val="28"/>
          <w:szCs w:val="28"/>
        </w:rPr>
      </w:pPr>
      <w:r w:rsidRPr="007C4183">
        <w:rPr>
          <w:rFonts w:asciiTheme="majorBidi" w:hAnsiTheme="majorBidi" w:cstheme="majorBidi"/>
          <w:sz w:val="28"/>
          <w:szCs w:val="28"/>
        </w:rPr>
        <w:t xml:space="preserve">7. </w:t>
      </w:r>
      <w:r w:rsidR="00BF1F2D" w:rsidRPr="007C4183">
        <w:rPr>
          <w:rFonts w:asciiTheme="majorBidi" w:hAnsiTheme="majorBidi" w:cstheme="majorBidi"/>
          <w:sz w:val="28"/>
          <w:szCs w:val="28"/>
          <w:lang w:bidi="ar-KW"/>
        </w:rPr>
        <w:t xml:space="preserve">Drivers should be careful when driving along </w:t>
      </w:r>
      <w:r w:rsidR="00BF1F2D" w:rsidRPr="00EA02A3">
        <w:rPr>
          <w:rFonts w:asciiTheme="majorBidi" w:hAnsiTheme="majorBidi" w:cstheme="majorBidi"/>
          <w:b/>
          <w:bCs/>
          <w:sz w:val="28"/>
          <w:szCs w:val="28"/>
          <w:lang w:bidi="ar-KW"/>
        </w:rPr>
        <w:t>dusty</w:t>
      </w:r>
      <w:r w:rsidR="00BF1F2D" w:rsidRPr="007C4183">
        <w:rPr>
          <w:rFonts w:asciiTheme="majorBidi" w:hAnsiTheme="majorBidi" w:cstheme="majorBidi"/>
          <w:sz w:val="28"/>
          <w:szCs w:val="28"/>
          <w:lang w:bidi="ar-KW"/>
        </w:rPr>
        <w:t xml:space="preserve"> roads .</w:t>
      </w:r>
      <w:r w:rsidR="006D116E" w:rsidRPr="007C4183">
        <w:rPr>
          <w:rFonts w:asciiTheme="majorBidi" w:hAnsiTheme="majorBidi" w:cstheme="majorBidi"/>
          <w:sz w:val="28"/>
          <w:szCs w:val="28"/>
        </w:rPr>
        <w:t xml:space="preserve"> </w:t>
      </w:r>
    </w:p>
    <w:p w:rsidR="00BF1F2D" w:rsidRPr="007C4183" w:rsidRDefault="00DF42E6" w:rsidP="00EA02A3">
      <w:pPr>
        <w:spacing w:after="200"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8. </w:t>
      </w:r>
      <w:r w:rsidR="00BF1F2D" w:rsidRPr="007C4183">
        <w:rPr>
          <w:rFonts w:asciiTheme="majorBidi" w:hAnsiTheme="majorBidi" w:cstheme="majorBidi"/>
          <w:sz w:val="28"/>
          <w:szCs w:val="28"/>
          <w:lang w:bidi="ar-KW"/>
        </w:rPr>
        <w:t xml:space="preserve">I don’t expect we will win the match because our goal keeper is </w:t>
      </w:r>
      <w:r w:rsidR="00BF1F2D" w:rsidRPr="00EA02A3">
        <w:rPr>
          <w:rFonts w:asciiTheme="majorBidi" w:hAnsiTheme="majorBidi" w:cstheme="majorBidi"/>
          <w:b/>
          <w:bCs/>
          <w:sz w:val="28"/>
          <w:szCs w:val="28"/>
          <w:lang w:bidi="ar-KW"/>
        </w:rPr>
        <w:t>relatively</w:t>
      </w:r>
      <w:r w:rsidR="00BF1F2D" w:rsidRPr="007C4183">
        <w:rPr>
          <w:rFonts w:asciiTheme="majorBidi" w:hAnsiTheme="majorBidi" w:cstheme="majorBidi"/>
          <w:sz w:val="28"/>
          <w:szCs w:val="28"/>
          <w:lang w:bidi="ar-KW"/>
        </w:rPr>
        <w:t xml:space="preserve"> bad.</w:t>
      </w:r>
    </w:p>
    <w:p w:rsidR="00DF42E6" w:rsidRPr="007C4183" w:rsidRDefault="00DF42E6" w:rsidP="00EA02A3">
      <w:pPr>
        <w:spacing w:line="360" w:lineRule="auto"/>
        <w:rPr>
          <w:rFonts w:asciiTheme="majorBidi" w:hAnsiTheme="majorBidi" w:cstheme="majorBidi"/>
          <w:sz w:val="28"/>
          <w:szCs w:val="28"/>
        </w:rPr>
      </w:pPr>
    </w:p>
    <w:p w:rsidR="00DF42E6" w:rsidRPr="007C4183" w:rsidRDefault="00DF42E6" w:rsidP="00DF42E6">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lastRenderedPageBreak/>
        <w:t xml:space="preserve">    </w:t>
      </w:r>
      <w:r w:rsidRPr="007C4183">
        <w:rPr>
          <w:rFonts w:asciiTheme="majorBidi" w:hAnsiTheme="majorBidi" w:cstheme="majorBidi"/>
          <w:b/>
          <w:bCs/>
          <w:sz w:val="28"/>
          <w:szCs w:val="28"/>
          <w:u w:val="thick"/>
          <w:rtl/>
          <w:lang w:bidi="ar-KW"/>
        </w:rPr>
        <w:t xml:space="preserve">إمتحان الصف التاسع     - </w:t>
      </w:r>
      <w:r w:rsidR="00A639A8" w:rsidRPr="007C4183">
        <w:rPr>
          <w:rFonts w:asciiTheme="majorBidi" w:hAnsiTheme="majorBidi" w:cstheme="majorBidi"/>
          <w:b/>
          <w:bCs/>
          <w:sz w:val="28"/>
          <w:szCs w:val="28"/>
          <w:u w:val="thick"/>
          <w:rtl/>
          <w:lang w:bidi="ar-KW"/>
        </w:rPr>
        <w:t>الإمتحان التجريبي</w:t>
      </w:r>
      <w:r w:rsidRPr="007C4183">
        <w:rPr>
          <w:rFonts w:asciiTheme="majorBidi" w:hAnsiTheme="majorBidi" w:cstheme="majorBidi"/>
          <w:b/>
          <w:bCs/>
          <w:sz w:val="28"/>
          <w:szCs w:val="28"/>
          <w:u w:val="thick"/>
          <w:rtl/>
          <w:lang w:bidi="ar-KW"/>
        </w:rPr>
        <w:t xml:space="preserve">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2016  \ 2017</w:t>
      </w:r>
      <w:r w:rsidR="00A639A8"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الثانية</w:t>
      </w:r>
    </w:p>
    <w:p w:rsidR="00DF42E6" w:rsidRPr="007C4183" w:rsidRDefault="00DF42E6" w:rsidP="00DF42E6">
      <w:pPr>
        <w:bidi/>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II – GRAMMAR ( 5 Marks )</w:t>
      </w:r>
    </w:p>
    <w:p w:rsidR="00DF42E6" w:rsidRPr="007C4183" w:rsidRDefault="00DF42E6" w:rsidP="00DF42E6">
      <w:pPr>
        <w:pStyle w:val="ListParagraph"/>
        <w:numPr>
          <w:ilvl w:val="0"/>
          <w:numId w:val="2"/>
        </w:numPr>
        <w:spacing w:line="360" w:lineRule="auto"/>
        <w:rPr>
          <w:rFonts w:asciiTheme="majorBidi" w:hAnsiTheme="majorBidi" w:cstheme="majorBidi"/>
          <w:b/>
          <w:bCs/>
          <w:sz w:val="28"/>
          <w:szCs w:val="28"/>
          <w:u w:val="thick"/>
        </w:rPr>
      </w:pPr>
      <w:r w:rsidRPr="007C4183">
        <w:rPr>
          <w:rFonts w:asciiTheme="majorBidi" w:hAnsiTheme="majorBidi" w:cstheme="majorBidi"/>
          <w:b/>
          <w:bCs/>
          <w:sz w:val="28"/>
          <w:szCs w:val="28"/>
          <w:u w:val="thick"/>
        </w:rPr>
        <w:t>Choose the correct answer from a, b, c and d: (4 x ½ = 2 Marks )</w:t>
      </w:r>
    </w:p>
    <w:p w:rsidR="00BF1F2D" w:rsidRPr="007C4183" w:rsidRDefault="00DF42E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9. </w:t>
      </w:r>
      <w:r w:rsidR="00BF1F2D" w:rsidRPr="007C4183">
        <w:rPr>
          <w:rFonts w:asciiTheme="majorBidi" w:hAnsiTheme="majorBidi" w:cstheme="majorBidi"/>
          <w:sz w:val="28"/>
          <w:szCs w:val="28"/>
          <w:lang w:bidi="ar-KW"/>
        </w:rPr>
        <w:t>Dad promised to call us………………………….the plane lands at the airport.</w:t>
      </w:r>
    </w:p>
    <w:p w:rsidR="00BF1F2D" w:rsidRPr="007C4183" w:rsidRDefault="00BF1F2D" w:rsidP="00E55D2A">
      <w:pPr>
        <w:pStyle w:val="ListParagraph"/>
        <w:numPr>
          <w:ilvl w:val="0"/>
          <w:numId w:val="13"/>
        </w:num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but                          b. </w:t>
      </w:r>
      <w:r w:rsidRPr="007C4183">
        <w:rPr>
          <w:rFonts w:asciiTheme="majorBidi" w:hAnsiTheme="majorBidi" w:cstheme="majorBidi"/>
          <w:b/>
          <w:bCs/>
          <w:sz w:val="28"/>
          <w:szCs w:val="28"/>
          <w:lang w:bidi="ar-KW"/>
        </w:rPr>
        <w:t>as soon as</w:t>
      </w:r>
      <w:r w:rsidRPr="007C4183">
        <w:rPr>
          <w:rFonts w:asciiTheme="majorBidi" w:hAnsiTheme="majorBidi" w:cstheme="majorBidi"/>
          <w:sz w:val="28"/>
          <w:szCs w:val="28"/>
          <w:lang w:bidi="ar-KW"/>
        </w:rPr>
        <w:t xml:space="preserve">                c. until                     </w:t>
      </w:r>
      <w:r w:rsidR="00EA02A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and</w:t>
      </w:r>
    </w:p>
    <w:p w:rsidR="00BF1F2D" w:rsidRPr="007C4183" w:rsidRDefault="00BF1F2D" w:rsidP="00E55D2A">
      <w:pPr>
        <w:spacing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10. You can</w:t>
      </w:r>
      <w:r w:rsidR="00EA02A3">
        <w:rPr>
          <w:rFonts w:asciiTheme="majorBidi" w:hAnsiTheme="majorBidi" w:cstheme="majorBidi"/>
          <w:sz w:val="28"/>
          <w:szCs w:val="28"/>
          <w:lang w:bidi="ar-KW"/>
        </w:rPr>
        <w:t xml:space="preserve"> swim very well, ………………………………</w:t>
      </w:r>
      <w:r w:rsidRPr="007C4183">
        <w:rPr>
          <w:rFonts w:asciiTheme="majorBidi" w:hAnsiTheme="majorBidi" w:cstheme="majorBidi"/>
          <w:sz w:val="28"/>
          <w:szCs w:val="28"/>
          <w:lang w:bidi="ar-KW"/>
        </w:rPr>
        <w:t>……………….?</w:t>
      </w:r>
    </w:p>
    <w:p w:rsidR="00BF1F2D" w:rsidRPr="007C4183" w:rsidRDefault="00BF1F2D" w:rsidP="00E55D2A">
      <w:pPr>
        <w:spacing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a. aren’t you                b.</w:t>
      </w:r>
      <w:r w:rsidRPr="007C4183">
        <w:rPr>
          <w:rFonts w:asciiTheme="majorBidi" w:hAnsiTheme="majorBidi" w:cstheme="majorBidi"/>
          <w:b/>
          <w:bCs/>
          <w:sz w:val="28"/>
          <w:szCs w:val="28"/>
          <w:lang w:bidi="ar-KW"/>
        </w:rPr>
        <w:t xml:space="preserve"> can’t you</w:t>
      </w:r>
      <w:r w:rsidRPr="007C4183">
        <w:rPr>
          <w:rFonts w:asciiTheme="majorBidi" w:hAnsiTheme="majorBidi" w:cstheme="majorBidi"/>
          <w:sz w:val="28"/>
          <w:szCs w:val="28"/>
          <w:lang w:bidi="ar-KW"/>
        </w:rPr>
        <w:t xml:space="preserve">                  c. didn’t you  </w:t>
      </w:r>
      <w:r w:rsidR="00EA02A3">
        <w:rPr>
          <w:rFonts w:asciiTheme="majorBidi" w:hAnsiTheme="majorBidi" w:cstheme="majorBidi"/>
          <w:sz w:val="28"/>
          <w:szCs w:val="28"/>
          <w:lang w:bidi="ar-KW"/>
        </w:rPr>
        <w:t xml:space="preserve">           </w:t>
      </w:r>
      <w:r w:rsidR="00645336" w:rsidRPr="007C4183">
        <w:rPr>
          <w:rFonts w:asciiTheme="majorBidi" w:hAnsiTheme="majorBidi" w:cstheme="majorBidi"/>
          <w:sz w:val="28"/>
          <w:szCs w:val="28"/>
          <w:lang w:bidi="ar-KW"/>
        </w:rPr>
        <w:t xml:space="preserve">  d. </w:t>
      </w:r>
      <w:r w:rsidR="00EA02A3">
        <w:rPr>
          <w:rFonts w:asciiTheme="majorBidi" w:hAnsiTheme="majorBidi" w:cstheme="majorBidi"/>
          <w:sz w:val="28"/>
          <w:szCs w:val="28"/>
          <w:lang w:bidi="ar-KW"/>
        </w:rPr>
        <w:t>will you</w:t>
      </w:r>
    </w:p>
    <w:p w:rsidR="00645336" w:rsidRPr="007C4183" w:rsidRDefault="0064533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11. …………………..is your mother now? Is she feeling better?</w:t>
      </w:r>
    </w:p>
    <w:p w:rsidR="00645336" w:rsidRPr="007C4183" w:rsidRDefault="00645336" w:rsidP="00E55D2A">
      <w:pPr>
        <w:pStyle w:val="ListParagraph"/>
        <w:numPr>
          <w:ilvl w:val="0"/>
          <w:numId w:val="14"/>
        </w:numPr>
        <w:spacing w:after="200" w:line="480" w:lineRule="auto"/>
        <w:rPr>
          <w:rFonts w:asciiTheme="majorBidi" w:hAnsiTheme="majorBidi" w:cstheme="majorBidi"/>
          <w:sz w:val="28"/>
          <w:szCs w:val="28"/>
          <w:lang w:bidi="ar-KW"/>
        </w:rPr>
      </w:pPr>
      <w:r w:rsidRPr="007C4183">
        <w:rPr>
          <w:rFonts w:asciiTheme="majorBidi" w:hAnsiTheme="majorBidi" w:cstheme="majorBidi"/>
          <w:b/>
          <w:bCs/>
          <w:sz w:val="28"/>
          <w:szCs w:val="28"/>
          <w:lang w:bidi="ar-KW"/>
        </w:rPr>
        <w:t>How</w:t>
      </w:r>
      <w:r w:rsidRPr="007C4183">
        <w:rPr>
          <w:rFonts w:asciiTheme="majorBidi" w:hAnsiTheme="majorBidi" w:cstheme="majorBidi"/>
          <w:sz w:val="28"/>
          <w:szCs w:val="28"/>
          <w:lang w:bidi="ar-KW"/>
        </w:rPr>
        <w:t xml:space="preserve">                     </w:t>
      </w:r>
      <w:r w:rsidR="00EA02A3">
        <w:rPr>
          <w:rFonts w:asciiTheme="majorBidi" w:hAnsiTheme="majorBidi" w:cstheme="majorBidi"/>
          <w:sz w:val="28"/>
          <w:szCs w:val="28"/>
          <w:lang w:bidi="ar-KW"/>
        </w:rPr>
        <w:t xml:space="preserve">  b. Why                      </w:t>
      </w:r>
      <w:r w:rsidRPr="007C4183">
        <w:rPr>
          <w:rFonts w:asciiTheme="majorBidi" w:hAnsiTheme="majorBidi" w:cstheme="majorBidi"/>
          <w:sz w:val="28"/>
          <w:szCs w:val="28"/>
          <w:lang w:bidi="ar-KW"/>
        </w:rPr>
        <w:t xml:space="preserve">  </w:t>
      </w:r>
      <w:r w:rsidR="00EA02A3">
        <w:rPr>
          <w:rFonts w:asciiTheme="majorBidi" w:hAnsiTheme="majorBidi" w:cstheme="majorBidi"/>
          <w:sz w:val="28"/>
          <w:szCs w:val="28"/>
          <w:lang w:bidi="ar-KW"/>
        </w:rPr>
        <w:t xml:space="preserve">  c. When                   </w:t>
      </w:r>
      <w:r w:rsidRPr="007C4183">
        <w:rPr>
          <w:rFonts w:asciiTheme="majorBidi" w:hAnsiTheme="majorBidi" w:cstheme="majorBidi"/>
          <w:sz w:val="28"/>
          <w:szCs w:val="28"/>
          <w:lang w:bidi="ar-KW"/>
        </w:rPr>
        <w:t xml:space="preserve">  d. Whose</w:t>
      </w:r>
    </w:p>
    <w:p w:rsidR="00645336" w:rsidRPr="007C4183" w:rsidRDefault="00DF42E6" w:rsidP="00E55D2A">
      <w:pPr>
        <w:spacing w:after="200" w:line="48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12. </w:t>
      </w:r>
      <w:r w:rsidR="00EA02A3">
        <w:rPr>
          <w:rFonts w:asciiTheme="majorBidi" w:hAnsiTheme="majorBidi" w:cstheme="majorBidi"/>
          <w:sz w:val="28"/>
          <w:szCs w:val="28"/>
          <w:lang w:bidi="ar-KW"/>
        </w:rPr>
        <w:t>It’s raining heavily. I wish I……………………………</w:t>
      </w:r>
      <w:r w:rsidR="00645336" w:rsidRPr="007C4183">
        <w:rPr>
          <w:rFonts w:asciiTheme="majorBidi" w:hAnsiTheme="majorBidi" w:cstheme="majorBidi"/>
          <w:sz w:val="28"/>
          <w:szCs w:val="28"/>
          <w:lang w:bidi="ar-KW"/>
        </w:rPr>
        <w:t>……….my umbrella.</w:t>
      </w:r>
    </w:p>
    <w:p w:rsidR="00DF42E6" w:rsidRPr="007C4183" w:rsidRDefault="00DF42E6" w:rsidP="00E55D2A">
      <w:pPr>
        <w:spacing w:line="480" w:lineRule="auto"/>
        <w:rPr>
          <w:rFonts w:asciiTheme="majorBidi" w:hAnsiTheme="majorBidi" w:cstheme="majorBidi"/>
          <w:sz w:val="28"/>
          <w:szCs w:val="28"/>
        </w:rPr>
      </w:pPr>
      <w:r w:rsidRPr="007C4183">
        <w:rPr>
          <w:rFonts w:asciiTheme="majorBidi" w:hAnsiTheme="majorBidi" w:cstheme="majorBidi"/>
          <w:sz w:val="28"/>
          <w:szCs w:val="28"/>
        </w:rPr>
        <w:t xml:space="preserve">     a. </w:t>
      </w:r>
      <w:r w:rsidR="00645336" w:rsidRPr="007C4183">
        <w:rPr>
          <w:rFonts w:asciiTheme="majorBidi" w:hAnsiTheme="majorBidi" w:cstheme="majorBidi"/>
          <w:sz w:val="28"/>
          <w:szCs w:val="28"/>
        </w:rPr>
        <w:t xml:space="preserve">don’t forget      </w:t>
      </w:r>
      <w:r w:rsidRPr="007C4183">
        <w:rPr>
          <w:rFonts w:asciiTheme="majorBidi" w:hAnsiTheme="majorBidi" w:cstheme="majorBidi"/>
          <w:sz w:val="28"/>
          <w:szCs w:val="28"/>
        </w:rPr>
        <w:t xml:space="preserve"> </w:t>
      </w:r>
      <w:r w:rsidR="00645336" w:rsidRPr="007C4183">
        <w:rPr>
          <w:rFonts w:asciiTheme="majorBidi" w:hAnsiTheme="majorBidi" w:cstheme="majorBidi"/>
          <w:sz w:val="28"/>
          <w:szCs w:val="28"/>
        </w:rPr>
        <w:t xml:space="preserve">  </w:t>
      </w:r>
      <w:r w:rsidRPr="007C4183">
        <w:rPr>
          <w:rFonts w:asciiTheme="majorBidi" w:hAnsiTheme="majorBidi" w:cstheme="majorBidi"/>
          <w:sz w:val="28"/>
          <w:szCs w:val="28"/>
        </w:rPr>
        <w:t xml:space="preserve">  b. </w:t>
      </w:r>
      <w:r w:rsidR="00645336" w:rsidRPr="007C4183">
        <w:rPr>
          <w:rFonts w:asciiTheme="majorBidi" w:hAnsiTheme="majorBidi" w:cstheme="majorBidi"/>
          <w:sz w:val="28"/>
          <w:szCs w:val="28"/>
        </w:rPr>
        <w:t xml:space="preserve">won’t forget           </w:t>
      </w:r>
      <w:r w:rsidRPr="007C4183">
        <w:rPr>
          <w:rFonts w:asciiTheme="majorBidi" w:hAnsiTheme="majorBidi" w:cstheme="majorBidi"/>
          <w:sz w:val="28"/>
          <w:szCs w:val="28"/>
        </w:rPr>
        <w:t xml:space="preserve"> </w:t>
      </w:r>
      <w:r w:rsidRPr="007C4183">
        <w:rPr>
          <w:rFonts w:asciiTheme="majorBidi" w:hAnsiTheme="majorBidi" w:cstheme="majorBidi"/>
          <w:b/>
          <w:bCs/>
          <w:sz w:val="28"/>
          <w:szCs w:val="28"/>
        </w:rPr>
        <w:t xml:space="preserve"> </w:t>
      </w:r>
      <w:r w:rsidR="00645336" w:rsidRPr="007C4183">
        <w:rPr>
          <w:rFonts w:asciiTheme="majorBidi" w:hAnsiTheme="majorBidi" w:cstheme="majorBidi"/>
          <w:b/>
          <w:bCs/>
          <w:sz w:val="28"/>
          <w:szCs w:val="28"/>
        </w:rPr>
        <w:t>c. hadn’t forgotten</w:t>
      </w:r>
      <w:r w:rsidRPr="007C4183">
        <w:rPr>
          <w:rFonts w:asciiTheme="majorBidi" w:hAnsiTheme="majorBidi" w:cstheme="majorBidi"/>
          <w:sz w:val="28"/>
          <w:szCs w:val="28"/>
        </w:rPr>
        <w:t xml:space="preserve"> </w:t>
      </w:r>
      <w:r w:rsidR="00645336" w:rsidRPr="007C4183">
        <w:rPr>
          <w:rFonts w:asciiTheme="majorBidi" w:hAnsiTheme="majorBidi" w:cstheme="majorBidi"/>
          <w:sz w:val="28"/>
          <w:szCs w:val="28"/>
        </w:rPr>
        <w:t xml:space="preserve">    d. forgot</w:t>
      </w:r>
      <w:r w:rsidRPr="007C4183">
        <w:rPr>
          <w:rFonts w:asciiTheme="majorBidi" w:hAnsiTheme="majorBidi" w:cstheme="majorBidi"/>
          <w:sz w:val="28"/>
          <w:szCs w:val="28"/>
        </w:rPr>
        <w:t xml:space="preserve">                               </w:t>
      </w:r>
    </w:p>
    <w:p w:rsidR="00E55D2A" w:rsidRPr="007C4183" w:rsidRDefault="00EA02A3" w:rsidP="00E55D2A">
      <w:pPr>
        <w:spacing w:line="480" w:lineRule="auto"/>
        <w:rPr>
          <w:rFonts w:asciiTheme="majorBidi" w:hAnsiTheme="majorBidi" w:cstheme="majorBidi"/>
          <w:b/>
          <w:bCs/>
          <w:sz w:val="28"/>
          <w:szCs w:val="28"/>
          <w:u w:val="thick"/>
        </w:rPr>
      </w:pPr>
      <w:r>
        <w:rPr>
          <w:rFonts w:asciiTheme="majorBidi" w:hAnsiTheme="majorBidi" w:cstheme="majorBidi"/>
          <w:b/>
          <w:bCs/>
          <w:sz w:val="28"/>
          <w:szCs w:val="28"/>
          <w:u w:val="thick"/>
        </w:rPr>
        <w:t xml:space="preserve">B) </w:t>
      </w:r>
      <w:r w:rsidR="00DF42E6" w:rsidRPr="007C4183">
        <w:rPr>
          <w:rFonts w:asciiTheme="majorBidi" w:hAnsiTheme="majorBidi" w:cstheme="majorBidi"/>
          <w:b/>
          <w:bCs/>
          <w:sz w:val="28"/>
          <w:szCs w:val="28"/>
          <w:u w:val="thick"/>
        </w:rPr>
        <w:t>Do as shown between brackets : ( 3 x 1 = 3 Marks )</w:t>
      </w:r>
    </w:p>
    <w:p w:rsidR="00E55D2A" w:rsidRPr="007C4183" w:rsidRDefault="00DF42E6" w:rsidP="00A639A8">
      <w:pPr>
        <w:spacing w:line="360" w:lineRule="auto"/>
        <w:rPr>
          <w:rFonts w:asciiTheme="majorBidi" w:hAnsiTheme="majorBidi" w:cstheme="majorBidi"/>
          <w:b/>
          <w:bCs/>
          <w:sz w:val="28"/>
          <w:szCs w:val="28"/>
          <w:u w:val="thick"/>
        </w:rPr>
      </w:pPr>
      <w:r w:rsidRPr="007C4183">
        <w:rPr>
          <w:rFonts w:asciiTheme="majorBidi" w:hAnsiTheme="majorBidi" w:cstheme="majorBidi"/>
          <w:sz w:val="28"/>
          <w:szCs w:val="28"/>
        </w:rPr>
        <w:t xml:space="preserve">  13. </w:t>
      </w:r>
      <w:r w:rsidR="00E55D2A" w:rsidRPr="007C4183">
        <w:rPr>
          <w:rFonts w:asciiTheme="majorBidi" w:hAnsiTheme="majorBidi" w:cstheme="majorBidi"/>
          <w:sz w:val="28"/>
          <w:szCs w:val="28"/>
          <w:lang w:bidi="ar-KW"/>
        </w:rPr>
        <w:t xml:space="preserve">The government restored the old castle.         </w:t>
      </w:r>
      <w:r w:rsidR="00E55D2A" w:rsidRPr="007C4183">
        <w:rPr>
          <w:rFonts w:asciiTheme="majorBidi" w:hAnsiTheme="majorBidi" w:cstheme="majorBidi"/>
          <w:sz w:val="28"/>
          <w:szCs w:val="28"/>
        </w:rPr>
        <w:t xml:space="preserve">        [ change into</w:t>
      </w:r>
      <w:r w:rsidR="00E55D2A" w:rsidRPr="007C4183">
        <w:rPr>
          <w:rFonts w:asciiTheme="majorBidi" w:hAnsiTheme="majorBidi" w:cstheme="majorBidi"/>
          <w:b/>
          <w:bCs/>
          <w:sz w:val="28"/>
          <w:szCs w:val="28"/>
        </w:rPr>
        <w:t xml:space="preserve"> Passive Voice</w:t>
      </w:r>
      <w:r w:rsidR="00E55D2A" w:rsidRPr="007C4183">
        <w:rPr>
          <w:rFonts w:asciiTheme="majorBidi" w:hAnsiTheme="majorBidi" w:cstheme="majorBidi"/>
          <w:sz w:val="28"/>
          <w:szCs w:val="28"/>
        </w:rPr>
        <w:t xml:space="preserve"> ]</w:t>
      </w:r>
      <w:r w:rsidR="00E55D2A" w:rsidRPr="007C4183">
        <w:rPr>
          <w:rFonts w:asciiTheme="majorBidi" w:hAnsiTheme="majorBidi" w:cstheme="majorBidi"/>
          <w:sz w:val="28"/>
          <w:szCs w:val="28"/>
          <w:lang w:bidi="ar-KW"/>
        </w:rPr>
        <w:t xml:space="preserve">              </w:t>
      </w:r>
    </w:p>
    <w:p w:rsidR="00E55D2A" w:rsidRPr="007C4183" w:rsidRDefault="00E55D2A" w:rsidP="00A639A8">
      <w:pPr>
        <w:spacing w:line="360" w:lineRule="auto"/>
        <w:ind w:left="360"/>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The old castle was restored by the government.</w:t>
      </w:r>
    </w:p>
    <w:p w:rsidR="00E55D2A" w:rsidRPr="007C4183" w:rsidRDefault="00DF42E6" w:rsidP="00A639A8">
      <w:pPr>
        <w:spacing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14.</w:t>
      </w:r>
      <w:r w:rsidR="00E55D2A" w:rsidRPr="007C4183">
        <w:rPr>
          <w:rFonts w:asciiTheme="majorBidi" w:hAnsiTheme="majorBidi" w:cstheme="majorBidi"/>
          <w:sz w:val="28"/>
          <w:szCs w:val="28"/>
          <w:lang w:bidi="ar-KW"/>
        </w:rPr>
        <w:t xml:space="preserve"> ‘ What is the soup of the d</w:t>
      </w:r>
      <w:r w:rsidR="00EA02A3">
        <w:rPr>
          <w:rFonts w:asciiTheme="majorBidi" w:hAnsiTheme="majorBidi" w:cstheme="majorBidi"/>
          <w:sz w:val="28"/>
          <w:szCs w:val="28"/>
          <w:lang w:bidi="ar-KW"/>
        </w:rPr>
        <w:t xml:space="preserve">ay ? ‘                      </w:t>
      </w:r>
      <w:r w:rsidR="00E55D2A" w:rsidRPr="007C4183">
        <w:rPr>
          <w:rFonts w:asciiTheme="majorBidi" w:hAnsiTheme="majorBidi" w:cstheme="majorBidi"/>
          <w:sz w:val="28"/>
          <w:szCs w:val="28"/>
          <w:lang w:bidi="ar-KW"/>
        </w:rPr>
        <w:t xml:space="preserve">    </w:t>
      </w:r>
      <w:r w:rsidR="00E55D2A" w:rsidRPr="007C4183">
        <w:rPr>
          <w:rFonts w:asciiTheme="majorBidi" w:hAnsiTheme="majorBidi" w:cstheme="majorBidi"/>
          <w:sz w:val="28"/>
          <w:szCs w:val="28"/>
        </w:rPr>
        <w:t>[change into</w:t>
      </w:r>
      <w:r w:rsidR="00E55D2A" w:rsidRPr="007C4183">
        <w:rPr>
          <w:rFonts w:asciiTheme="majorBidi" w:hAnsiTheme="majorBidi" w:cstheme="majorBidi"/>
          <w:b/>
          <w:bCs/>
          <w:sz w:val="28"/>
          <w:szCs w:val="28"/>
        </w:rPr>
        <w:t xml:space="preserve"> reported speech</w:t>
      </w:r>
      <w:r w:rsidR="00E55D2A" w:rsidRPr="007C4183">
        <w:rPr>
          <w:rFonts w:asciiTheme="majorBidi" w:hAnsiTheme="majorBidi" w:cstheme="majorBidi"/>
          <w:sz w:val="28"/>
          <w:szCs w:val="28"/>
        </w:rPr>
        <w:t>]</w:t>
      </w:r>
      <w:r w:rsidR="00E55D2A" w:rsidRPr="007C4183">
        <w:rPr>
          <w:rFonts w:asciiTheme="majorBidi" w:hAnsiTheme="majorBidi" w:cstheme="majorBidi"/>
          <w:sz w:val="28"/>
          <w:szCs w:val="28"/>
          <w:lang w:bidi="ar-KW"/>
        </w:rPr>
        <w:t xml:space="preserve">            </w:t>
      </w:r>
    </w:p>
    <w:p w:rsidR="00E55D2A" w:rsidRPr="007C4183" w:rsidRDefault="00E55D2A" w:rsidP="00A639A8">
      <w:pPr>
        <w:spacing w:line="360" w:lineRule="auto"/>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 xml:space="preserve">      </w:t>
      </w:r>
      <w:proofErr w:type="spellStart"/>
      <w:r w:rsidRPr="007C4183">
        <w:rPr>
          <w:rFonts w:asciiTheme="majorBidi" w:hAnsiTheme="majorBidi" w:cstheme="majorBidi"/>
          <w:b/>
          <w:bCs/>
          <w:sz w:val="28"/>
          <w:szCs w:val="28"/>
          <w:lang w:bidi="ar-KW"/>
        </w:rPr>
        <w:t>Noura</w:t>
      </w:r>
      <w:proofErr w:type="spellEnd"/>
      <w:r w:rsidRPr="007C4183">
        <w:rPr>
          <w:rFonts w:asciiTheme="majorBidi" w:hAnsiTheme="majorBidi" w:cstheme="majorBidi"/>
          <w:b/>
          <w:bCs/>
          <w:sz w:val="28"/>
          <w:szCs w:val="28"/>
          <w:lang w:bidi="ar-KW"/>
        </w:rPr>
        <w:t xml:space="preserve"> asked what the soup of the day was .</w:t>
      </w:r>
    </w:p>
    <w:p w:rsidR="00E55D2A" w:rsidRPr="007C4183" w:rsidRDefault="00DF42E6" w:rsidP="00A639A8">
      <w:pPr>
        <w:spacing w:after="200" w:line="36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15. </w:t>
      </w:r>
      <w:r w:rsidR="00E55D2A" w:rsidRPr="007C4183">
        <w:rPr>
          <w:rFonts w:asciiTheme="majorBidi" w:hAnsiTheme="majorBidi" w:cstheme="majorBidi"/>
          <w:sz w:val="28"/>
          <w:szCs w:val="28"/>
          <w:lang w:bidi="ar-KW"/>
        </w:rPr>
        <w:t xml:space="preserve">  Fahad speaks French fluently.            </w:t>
      </w:r>
      <w:r w:rsidR="00EA02A3">
        <w:rPr>
          <w:rFonts w:asciiTheme="majorBidi" w:hAnsiTheme="majorBidi" w:cstheme="majorBidi"/>
          <w:sz w:val="28"/>
          <w:szCs w:val="28"/>
          <w:lang w:bidi="ar-KW"/>
        </w:rPr>
        <w:t xml:space="preserve">                       </w:t>
      </w:r>
      <w:r w:rsidR="00E55D2A" w:rsidRPr="007C4183">
        <w:rPr>
          <w:rFonts w:asciiTheme="majorBidi" w:hAnsiTheme="majorBidi" w:cstheme="majorBidi"/>
          <w:sz w:val="28"/>
          <w:szCs w:val="28"/>
          <w:lang w:bidi="ar-KW"/>
        </w:rPr>
        <w:t xml:space="preserve">           [ </w:t>
      </w:r>
      <w:r w:rsidR="00E55D2A" w:rsidRPr="007C4183">
        <w:rPr>
          <w:rFonts w:asciiTheme="majorBidi" w:hAnsiTheme="majorBidi" w:cstheme="majorBidi"/>
          <w:b/>
          <w:bCs/>
          <w:sz w:val="28"/>
          <w:szCs w:val="28"/>
          <w:lang w:bidi="ar-KW"/>
        </w:rPr>
        <w:t>Make negative</w:t>
      </w:r>
      <w:r w:rsidR="00E55D2A" w:rsidRPr="007C4183">
        <w:rPr>
          <w:rFonts w:asciiTheme="majorBidi" w:hAnsiTheme="majorBidi" w:cstheme="majorBidi"/>
          <w:sz w:val="28"/>
          <w:szCs w:val="28"/>
          <w:lang w:bidi="ar-KW"/>
        </w:rPr>
        <w:t xml:space="preserve"> ] </w:t>
      </w:r>
    </w:p>
    <w:p w:rsidR="00DF42E6" w:rsidRPr="007C4183" w:rsidRDefault="00E55D2A" w:rsidP="00A639A8">
      <w:pPr>
        <w:spacing w:line="360" w:lineRule="auto"/>
        <w:ind w:left="360"/>
        <w:rPr>
          <w:rFonts w:asciiTheme="majorBidi" w:hAnsiTheme="majorBidi" w:cstheme="majorBidi"/>
          <w:b/>
          <w:bCs/>
          <w:sz w:val="28"/>
          <w:szCs w:val="28"/>
          <w:rtl/>
          <w:lang w:bidi="ar-KW"/>
        </w:rPr>
      </w:pPr>
      <w:r w:rsidRPr="007C4183">
        <w:rPr>
          <w:rFonts w:asciiTheme="majorBidi" w:hAnsiTheme="majorBidi" w:cstheme="majorBidi"/>
          <w:b/>
          <w:bCs/>
          <w:sz w:val="28"/>
          <w:szCs w:val="28"/>
          <w:lang w:bidi="ar-KW"/>
        </w:rPr>
        <w:t>Fahad doesn’t speak French fluently.</w:t>
      </w:r>
    </w:p>
    <w:p w:rsidR="00A639A8" w:rsidRPr="007C4183" w:rsidRDefault="00A639A8" w:rsidP="00A639A8">
      <w:pPr>
        <w:spacing w:line="360" w:lineRule="auto"/>
        <w:ind w:left="360"/>
        <w:rPr>
          <w:rFonts w:asciiTheme="majorBidi" w:hAnsiTheme="majorBidi" w:cstheme="majorBidi"/>
          <w:b/>
          <w:bCs/>
          <w:sz w:val="28"/>
          <w:szCs w:val="28"/>
          <w:lang w:bidi="ar-KW"/>
        </w:rPr>
      </w:pPr>
    </w:p>
    <w:p w:rsidR="00DF42E6" w:rsidRDefault="00DF42E6" w:rsidP="00DF42E6">
      <w:pPr>
        <w:spacing w:line="360" w:lineRule="auto"/>
        <w:rPr>
          <w:rFonts w:asciiTheme="majorBidi" w:hAnsiTheme="majorBidi" w:cstheme="majorBidi"/>
          <w:sz w:val="28"/>
          <w:szCs w:val="28"/>
          <w:lang w:bidi="ar-KW"/>
        </w:rPr>
      </w:pPr>
    </w:p>
    <w:p w:rsidR="00970C3D" w:rsidRPr="007C4183" w:rsidRDefault="00970C3D" w:rsidP="00DF42E6">
      <w:pPr>
        <w:spacing w:line="360" w:lineRule="auto"/>
        <w:rPr>
          <w:rFonts w:asciiTheme="majorBidi" w:hAnsiTheme="majorBidi" w:cstheme="majorBidi"/>
          <w:sz w:val="28"/>
          <w:szCs w:val="28"/>
          <w:rtl/>
          <w:lang w:bidi="ar-KW"/>
        </w:rPr>
      </w:pPr>
    </w:p>
    <w:p w:rsidR="00DF42E6" w:rsidRPr="007C4183" w:rsidRDefault="00E55D2A" w:rsidP="00DF42E6">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lastRenderedPageBreak/>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w:t>
      </w:r>
      <w:r w:rsidR="00DF42E6" w:rsidRPr="007C4183">
        <w:rPr>
          <w:rFonts w:asciiTheme="majorBidi" w:hAnsiTheme="majorBidi" w:cstheme="majorBidi"/>
          <w:b/>
          <w:bCs/>
          <w:sz w:val="28"/>
          <w:szCs w:val="28"/>
          <w:u w:val="thick"/>
          <w:rtl/>
          <w:lang w:bidi="ar-KW"/>
        </w:rPr>
        <w:t>(</w:t>
      </w:r>
      <w:r w:rsidR="00EA02A3">
        <w:rPr>
          <w:rFonts w:asciiTheme="majorBidi" w:hAnsiTheme="majorBidi" w:cstheme="majorBidi" w:hint="cs"/>
          <w:b/>
          <w:bCs/>
          <w:sz w:val="28"/>
          <w:szCs w:val="28"/>
          <w:u w:val="thick"/>
          <w:rtl/>
          <w:lang w:bidi="ar-KW"/>
        </w:rPr>
        <w:t>الفصل الدراسي الثاني</w:t>
      </w:r>
      <w:r w:rsidR="00EA02A3">
        <w:rPr>
          <w:rFonts w:asciiTheme="majorBidi" w:hAnsiTheme="majorBidi" w:cstheme="majorBidi"/>
          <w:b/>
          <w:bCs/>
          <w:sz w:val="28"/>
          <w:szCs w:val="28"/>
          <w:u w:val="thick"/>
          <w:rtl/>
          <w:lang w:bidi="ar-KW"/>
        </w:rPr>
        <w:t xml:space="preserve">) </w:t>
      </w:r>
      <w:r w:rsidR="00DF42E6" w:rsidRPr="007C4183">
        <w:rPr>
          <w:rFonts w:asciiTheme="majorBidi" w:hAnsiTheme="majorBidi" w:cstheme="majorBidi"/>
          <w:b/>
          <w:bCs/>
          <w:sz w:val="28"/>
          <w:szCs w:val="28"/>
          <w:u w:val="thick"/>
          <w:rtl/>
          <w:lang w:bidi="ar-KW"/>
        </w:rPr>
        <w:t xml:space="preserve"> 2016  \ 2017</w:t>
      </w:r>
      <w:r w:rsidR="00DF42E6" w:rsidRPr="007C4183">
        <w:rPr>
          <w:rFonts w:asciiTheme="majorBidi" w:hAnsiTheme="majorBidi" w:cstheme="majorBidi"/>
          <w:b/>
          <w:bCs/>
          <w:sz w:val="28"/>
          <w:szCs w:val="28"/>
          <w:u w:val="thick"/>
        </w:rPr>
        <w:t xml:space="preserve">    </w:t>
      </w:r>
      <w:r w:rsidR="00EA02A3">
        <w:rPr>
          <w:rFonts w:asciiTheme="majorBidi" w:hAnsiTheme="majorBidi" w:cstheme="majorBidi"/>
          <w:b/>
          <w:bCs/>
          <w:sz w:val="28"/>
          <w:szCs w:val="28"/>
          <w:u w:val="thick"/>
          <w:rtl/>
        </w:rPr>
        <w:t>-</w:t>
      </w:r>
      <w:r w:rsidR="00DF42E6" w:rsidRPr="007C4183">
        <w:rPr>
          <w:rFonts w:asciiTheme="majorBidi" w:hAnsiTheme="majorBidi" w:cstheme="majorBidi"/>
          <w:b/>
          <w:bCs/>
          <w:sz w:val="28"/>
          <w:szCs w:val="28"/>
          <w:u w:val="thick"/>
          <w:rtl/>
        </w:rPr>
        <w:t xml:space="preserve"> الصفحة الثالثة</w:t>
      </w:r>
    </w:p>
    <w:p w:rsidR="00DF42E6" w:rsidRPr="007C4183" w:rsidRDefault="00DF42E6"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III – LANGUAGE FUNCTIONS ( 6 Marks )</w:t>
      </w:r>
    </w:p>
    <w:p w:rsidR="00DF42E6" w:rsidRPr="007C4183" w:rsidRDefault="00DF42E6" w:rsidP="00DF42E6">
      <w:pPr>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u w:val="thick"/>
        </w:rPr>
        <w:t xml:space="preserve"> Write what you would say in the following situations : ( 3 x 2 = 6 Marks )</w:t>
      </w:r>
    </w:p>
    <w:p w:rsidR="00E55D2A" w:rsidRPr="007C4183" w:rsidRDefault="00DF42E6" w:rsidP="00E55D2A">
      <w:pPr>
        <w:spacing w:line="240"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16. </w:t>
      </w:r>
      <w:r w:rsidR="00E55D2A" w:rsidRPr="007C4183">
        <w:rPr>
          <w:rFonts w:asciiTheme="majorBidi" w:hAnsiTheme="majorBidi" w:cstheme="majorBidi"/>
          <w:sz w:val="28"/>
          <w:szCs w:val="28"/>
          <w:lang w:bidi="ar-KW"/>
        </w:rPr>
        <w:t>Your wealthy friends don’t give money for charity.</w:t>
      </w:r>
    </w:p>
    <w:p w:rsidR="00E55D2A" w:rsidRPr="007C4183" w:rsidRDefault="0044642F" w:rsidP="00E55D2A">
      <w:pPr>
        <w:pStyle w:val="ListParagraph"/>
        <w:spacing w:line="240" w:lineRule="auto"/>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 xml:space="preserve">    </w:t>
      </w:r>
      <w:r w:rsidR="00E55D2A" w:rsidRPr="007C4183">
        <w:rPr>
          <w:rFonts w:asciiTheme="majorBidi" w:hAnsiTheme="majorBidi" w:cstheme="majorBidi"/>
          <w:b/>
          <w:bCs/>
          <w:sz w:val="28"/>
          <w:szCs w:val="28"/>
          <w:lang w:bidi="ar-KW"/>
        </w:rPr>
        <w:t>Giving advice</w:t>
      </w:r>
      <w:r w:rsidRPr="007C4183">
        <w:rPr>
          <w:rFonts w:asciiTheme="majorBidi" w:hAnsiTheme="majorBidi" w:cstheme="majorBidi"/>
          <w:b/>
          <w:bCs/>
          <w:sz w:val="28"/>
          <w:szCs w:val="28"/>
          <w:lang w:bidi="ar-KW"/>
        </w:rPr>
        <w:t xml:space="preserve">  </w:t>
      </w:r>
      <w:r w:rsidR="00E55D2A"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00E55D2A" w:rsidRPr="007C4183">
        <w:rPr>
          <w:rFonts w:asciiTheme="majorBidi" w:hAnsiTheme="majorBidi" w:cstheme="majorBidi"/>
          <w:sz w:val="28"/>
          <w:szCs w:val="28"/>
          <w:lang w:bidi="ar-KW"/>
        </w:rPr>
        <w:t xml:space="preserve"> </w:t>
      </w:r>
      <w:r w:rsidR="00E55D2A" w:rsidRPr="007C4183">
        <w:rPr>
          <w:rFonts w:asciiTheme="majorBidi" w:hAnsiTheme="majorBidi" w:cstheme="majorBidi"/>
          <w:b/>
          <w:bCs/>
          <w:sz w:val="28"/>
          <w:szCs w:val="28"/>
          <w:lang w:bidi="ar-KW"/>
        </w:rPr>
        <w:t>making suggestions</w:t>
      </w:r>
      <w:r w:rsidRPr="007C4183">
        <w:rPr>
          <w:rFonts w:asciiTheme="majorBidi" w:hAnsiTheme="majorBidi" w:cstheme="majorBidi"/>
          <w:b/>
          <w:bCs/>
          <w:sz w:val="28"/>
          <w:szCs w:val="28"/>
          <w:lang w:bidi="ar-KW"/>
        </w:rPr>
        <w:t xml:space="preserve">   / Giving Reasons  </w:t>
      </w:r>
    </w:p>
    <w:p w:rsidR="0044642F" w:rsidRPr="007C4183" w:rsidRDefault="0044642F" w:rsidP="0044642F">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17.You want your father to allow you to go camping with your friends.</w:t>
      </w:r>
    </w:p>
    <w:p w:rsidR="0044642F" w:rsidRPr="007C4183" w:rsidRDefault="0044642F" w:rsidP="0044642F">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w:t>
      </w:r>
      <w:r w:rsidR="00D24FC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Pr="007C4183">
        <w:rPr>
          <w:rFonts w:asciiTheme="majorBidi" w:hAnsiTheme="majorBidi" w:cstheme="majorBidi"/>
          <w:b/>
          <w:bCs/>
          <w:sz w:val="28"/>
          <w:szCs w:val="28"/>
          <w:lang w:bidi="ar-KW"/>
        </w:rPr>
        <w:t>Asking for permission</w:t>
      </w:r>
      <w:r w:rsidRPr="007C4183">
        <w:rPr>
          <w:rFonts w:asciiTheme="majorBidi" w:hAnsiTheme="majorBidi" w:cstheme="majorBidi"/>
          <w:sz w:val="28"/>
          <w:szCs w:val="28"/>
          <w:lang w:bidi="ar-KW"/>
        </w:rPr>
        <w:t xml:space="preserve"> </w:t>
      </w:r>
      <w:r w:rsidRPr="007C4183">
        <w:rPr>
          <w:rFonts w:asciiTheme="majorBidi" w:hAnsiTheme="majorBidi" w:cstheme="majorBidi"/>
          <w:b/>
          <w:bCs/>
          <w:sz w:val="28"/>
          <w:szCs w:val="28"/>
          <w:lang w:bidi="ar-KW"/>
        </w:rPr>
        <w:t>/ Describing Feelings   / Giving Reasons</w:t>
      </w:r>
    </w:p>
    <w:p w:rsidR="0044642F" w:rsidRPr="007C4183" w:rsidRDefault="0044642F" w:rsidP="0044642F">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18. Your friend wants to climb a very tall tree .</w:t>
      </w:r>
    </w:p>
    <w:p w:rsidR="0044642F" w:rsidRPr="007C4183" w:rsidRDefault="0044642F" w:rsidP="0044642F">
      <w:pPr>
        <w:ind w:left="360"/>
        <w:rPr>
          <w:rFonts w:asciiTheme="majorBidi" w:hAnsiTheme="majorBidi" w:cstheme="majorBidi"/>
          <w:b/>
          <w:bCs/>
          <w:sz w:val="28"/>
          <w:szCs w:val="28"/>
          <w:lang w:bidi="ar-KW"/>
        </w:rPr>
      </w:pPr>
      <w:r w:rsidRPr="007C4183">
        <w:rPr>
          <w:rFonts w:asciiTheme="majorBidi" w:hAnsiTheme="majorBidi" w:cstheme="majorBidi"/>
          <w:sz w:val="28"/>
          <w:szCs w:val="28"/>
          <w:lang w:bidi="ar-KW"/>
        </w:rPr>
        <w:t xml:space="preserve">      </w:t>
      </w:r>
      <w:r w:rsidR="00D24FC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Pr="007C4183">
        <w:rPr>
          <w:rFonts w:asciiTheme="majorBidi" w:hAnsiTheme="majorBidi" w:cstheme="majorBidi"/>
          <w:b/>
          <w:bCs/>
          <w:sz w:val="28"/>
          <w:szCs w:val="28"/>
          <w:lang w:bidi="ar-KW"/>
        </w:rPr>
        <w:t>Giving advice</w:t>
      </w:r>
      <w:r w:rsidRPr="007C4183">
        <w:rPr>
          <w:rFonts w:asciiTheme="majorBidi" w:hAnsiTheme="majorBidi" w:cstheme="majorBidi"/>
          <w:sz w:val="28"/>
          <w:szCs w:val="28"/>
          <w:lang w:bidi="ar-KW"/>
        </w:rPr>
        <w:t xml:space="preserve">  /  </w:t>
      </w:r>
      <w:r w:rsidRPr="007C4183">
        <w:rPr>
          <w:rFonts w:asciiTheme="majorBidi" w:hAnsiTheme="majorBidi" w:cstheme="majorBidi"/>
          <w:b/>
          <w:bCs/>
          <w:sz w:val="28"/>
          <w:szCs w:val="28"/>
          <w:lang w:bidi="ar-KW"/>
        </w:rPr>
        <w:t>Giving warning  / Disagreement</w:t>
      </w:r>
    </w:p>
    <w:p w:rsidR="0044642F" w:rsidRPr="007C4183" w:rsidRDefault="0044642F" w:rsidP="0044642F">
      <w:pPr>
        <w:ind w:left="360"/>
        <w:rPr>
          <w:rFonts w:asciiTheme="majorBidi" w:hAnsiTheme="majorBidi" w:cstheme="majorBidi"/>
          <w:sz w:val="28"/>
          <w:szCs w:val="28"/>
          <w:lang w:bidi="ar-KW"/>
        </w:rPr>
      </w:pPr>
    </w:p>
    <w:p w:rsidR="00DF42E6" w:rsidRPr="007C4183" w:rsidRDefault="00DF42E6" w:rsidP="00DF42E6">
      <w:pPr>
        <w:pStyle w:val="ListParagraph"/>
        <w:ind w:left="644"/>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[Any reasonable response is accepted]</w:t>
      </w:r>
    </w:p>
    <w:p w:rsidR="00DF42E6" w:rsidRPr="007C4183" w:rsidRDefault="00DF42E6" w:rsidP="00DF42E6">
      <w:pPr>
        <w:pStyle w:val="ListParagraph"/>
        <w:ind w:left="644"/>
        <w:jc w:val="center"/>
        <w:rPr>
          <w:rFonts w:asciiTheme="majorBidi" w:hAnsiTheme="majorBidi" w:cstheme="majorBidi"/>
          <w:b/>
          <w:bCs/>
          <w:sz w:val="28"/>
          <w:szCs w:val="28"/>
          <w:u w:val="thick"/>
        </w:rPr>
      </w:pPr>
    </w:p>
    <w:p w:rsidR="00DF42E6" w:rsidRPr="007C4183" w:rsidRDefault="00DF42E6" w:rsidP="00DF42E6">
      <w:pPr>
        <w:pStyle w:val="ListParagraph"/>
        <w:ind w:left="644"/>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IV – SET BOOK ( 6 Marks )</w:t>
      </w:r>
    </w:p>
    <w:p w:rsidR="00DF42E6" w:rsidRPr="007C4183" w:rsidRDefault="00DF42E6" w:rsidP="00DF42E6">
      <w:pPr>
        <w:pStyle w:val="ListParagraph"/>
        <w:ind w:left="644"/>
        <w:rPr>
          <w:rFonts w:asciiTheme="majorBidi" w:hAnsiTheme="majorBidi" w:cstheme="majorBidi"/>
          <w:b/>
          <w:bCs/>
          <w:sz w:val="28"/>
          <w:szCs w:val="28"/>
          <w:u w:val="thick"/>
        </w:rPr>
      </w:pPr>
    </w:p>
    <w:p w:rsidR="00DF42E6" w:rsidRPr="007C4183" w:rsidRDefault="00DF42E6" w:rsidP="00DF42E6">
      <w:pPr>
        <w:pStyle w:val="ListParagraph"/>
        <w:ind w:left="644"/>
        <w:rPr>
          <w:rFonts w:asciiTheme="majorBidi" w:hAnsiTheme="majorBidi" w:cstheme="majorBidi"/>
          <w:b/>
          <w:bCs/>
          <w:sz w:val="28"/>
          <w:szCs w:val="28"/>
          <w:u w:val="thick"/>
        </w:rPr>
      </w:pPr>
      <w:r w:rsidRPr="007C4183">
        <w:rPr>
          <w:rFonts w:asciiTheme="majorBidi" w:hAnsiTheme="majorBidi" w:cstheme="majorBidi"/>
          <w:b/>
          <w:bCs/>
          <w:sz w:val="28"/>
          <w:szCs w:val="28"/>
          <w:u w:val="thick"/>
        </w:rPr>
        <w:t>Answer ONLY ( THREE ) of the following questions: ( 3 x 2 = 6 Marks )</w:t>
      </w:r>
    </w:p>
    <w:p w:rsidR="0044642F" w:rsidRPr="007C4183" w:rsidRDefault="0044642F" w:rsidP="00DF42E6">
      <w:pPr>
        <w:pStyle w:val="ListParagraph"/>
        <w:ind w:left="644"/>
        <w:rPr>
          <w:rFonts w:asciiTheme="majorBidi" w:hAnsiTheme="majorBidi" w:cstheme="majorBidi"/>
          <w:b/>
          <w:bCs/>
          <w:sz w:val="28"/>
          <w:szCs w:val="28"/>
          <w:u w:val="thick"/>
        </w:rPr>
      </w:pPr>
    </w:p>
    <w:p w:rsidR="0044642F" w:rsidRPr="007C4183" w:rsidRDefault="00DF42E6" w:rsidP="0044642F">
      <w:pPr>
        <w:pStyle w:val="ListParagraph"/>
        <w:numPr>
          <w:ilvl w:val="0"/>
          <w:numId w:val="17"/>
        </w:num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rPr>
        <w:t xml:space="preserve"> </w:t>
      </w:r>
      <w:r w:rsidR="0044642F" w:rsidRPr="007C4183">
        <w:rPr>
          <w:rFonts w:asciiTheme="majorBidi" w:hAnsiTheme="majorBidi" w:cstheme="majorBidi"/>
          <w:sz w:val="28"/>
          <w:szCs w:val="28"/>
          <w:lang w:bidi="ar-KW"/>
        </w:rPr>
        <w:t xml:space="preserve">As a student, </w:t>
      </w:r>
      <w:r w:rsidR="00C05731" w:rsidRPr="007C4183">
        <w:rPr>
          <w:rFonts w:asciiTheme="majorBidi" w:hAnsiTheme="majorBidi" w:cstheme="majorBidi"/>
          <w:sz w:val="28"/>
          <w:szCs w:val="28"/>
          <w:lang w:bidi="ar-KW"/>
        </w:rPr>
        <w:t>how</w:t>
      </w:r>
      <w:r w:rsidR="0044642F" w:rsidRPr="007C4183">
        <w:rPr>
          <w:rFonts w:asciiTheme="majorBidi" w:hAnsiTheme="majorBidi" w:cstheme="majorBidi"/>
          <w:sz w:val="28"/>
          <w:szCs w:val="28"/>
          <w:lang w:bidi="ar-KW"/>
        </w:rPr>
        <w:t xml:space="preserve"> can you help disabled children ?</w:t>
      </w:r>
    </w:p>
    <w:p w:rsidR="00DF42E6" w:rsidRPr="007C4183" w:rsidRDefault="00E0737F" w:rsidP="007E78A2">
      <w:pPr>
        <w:pStyle w:val="ListParagraph"/>
        <w:spacing w:after="200" w:line="276" w:lineRule="auto"/>
        <w:ind w:left="735"/>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I should respect them/ I shouldn’t laugh at them / I should help them engage in the society.</w:t>
      </w:r>
    </w:p>
    <w:p w:rsidR="007E78A2" w:rsidRPr="007C4183" w:rsidRDefault="000744AD" w:rsidP="000744AD">
      <w:pPr>
        <w:pStyle w:val="ListParagraph"/>
        <w:numPr>
          <w:ilvl w:val="0"/>
          <w:numId w:val="17"/>
        </w:num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Travelling through deserts was very dangerous in the past. Explain </w:t>
      </w:r>
    </w:p>
    <w:p w:rsidR="000744AD" w:rsidRPr="007C4183" w:rsidRDefault="000744AD" w:rsidP="000744AD">
      <w:pPr>
        <w:pStyle w:val="ListParagraph"/>
        <w:spacing w:after="200" w:line="276" w:lineRule="auto"/>
        <w:ind w:left="735"/>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People experienced cold, heat, hunger, thirst/</w:t>
      </w:r>
      <w:r w:rsidR="007D46AB" w:rsidRPr="007C4183">
        <w:rPr>
          <w:rFonts w:asciiTheme="majorBidi" w:hAnsiTheme="majorBidi" w:cstheme="majorBidi"/>
          <w:b/>
          <w:bCs/>
          <w:sz w:val="28"/>
          <w:szCs w:val="28"/>
          <w:lang w:bidi="ar-KW"/>
        </w:rPr>
        <w:t xml:space="preserve"> there were thieves.</w:t>
      </w:r>
    </w:p>
    <w:p w:rsidR="00C05731" w:rsidRPr="007C4183" w:rsidRDefault="00C05731" w:rsidP="00C05731">
      <w:p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21.What makes you happy ? What’s the source of your happiness?</w:t>
      </w:r>
    </w:p>
    <w:p w:rsidR="00C05731" w:rsidRPr="007C4183" w:rsidRDefault="00C05731" w:rsidP="00C05731">
      <w:pPr>
        <w:pStyle w:val="ListParagraph"/>
        <w:spacing w:after="200" w:line="276" w:lineRule="auto"/>
        <w:ind w:left="735"/>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Family / friends / enough money / work / social life/ faith / health.</w:t>
      </w:r>
    </w:p>
    <w:p w:rsidR="007E78A2" w:rsidRPr="007C4183" w:rsidRDefault="00C05731" w:rsidP="00C05731">
      <w:pPr>
        <w:spacing w:after="200" w:line="276" w:lineRule="auto"/>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22.</w:t>
      </w:r>
      <w:r w:rsidR="007E78A2" w:rsidRPr="007C4183">
        <w:rPr>
          <w:rFonts w:asciiTheme="majorBidi" w:hAnsiTheme="majorBidi" w:cstheme="majorBidi"/>
          <w:sz w:val="28"/>
          <w:szCs w:val="28"/>
          <w:lang w:bidi="ar-KW"/>
        </w:rPr>
        <w:t>True friends are always in the heart. Mention two qualities of a good friend.</w:t>
      </w:r>
    </w:p>
    <w:p w:rsidR="00DF42E6" w:rsidRPr="007C4183" w:rsidRDefault="00C05731" w:rsidP="00C05731">
      <w:pPr>
        <w:ind w:left="360"/>
        <w:rPr>
          <w:rFonts w:asciiTheme="majorBidi" w:hAnsiTheme="majorBidi" w:cstheme="majorBidi"/>
          <w:b/>
          <w:bCs/>
          <w:sz w:val="28"/>
          <w:szCs w:val="28"/>
          <w:lang w:bidi="ar-KW"/>
        </w:rPr>
      </w:pPr>
      <w:r w:rsidRPr="007C4183">
        <w:rPr>
          <w:rFonts w:asciiTheme="majorBidi" w:hAnsiTheme="majorBidi" w:cstheme="majorBidi"/>
          <w:b/>
          <w:bCs/>
          <w:sz w:val="28"/>
          <w:szCs w:val="28"/>
          <w:lang w:bidi="ar-KW"/>
        </w:rPr>
        <w:t xml:space="preserve"> </w:t>
      </w:r>
      <w:r w:rsidR="00D24FC0" w:rsidRPr="007C4183">
        <w:rPr>
          <w:rFonts w:asciiTheme="majorBidi" w:hAnsiTheme="majorBidi" w:cstheme="majorBidi"/>
          <w:b/>
          <w:bCs/>
          <w:sz w:val="28"/>
          <w:szCs w:val="28"/>
          <w:lang w:bidi="ar-KW"/>
        </w:rPr>
        <w:t xml:space="preserve">   </w:t>
      </w:r>
      <w:r w:rsidRPr="007C4183">
        <w:rPr>
          <w:rFonts w:asciiTheme="majorBidi" w:hAnsiTheme="majorBidi" w:cstheme="majorBidi"/>
          <w:b/>
          <w:bCs/>
          <w:sz w:val="28"/>
          <w:szCs w:val="28"/>
          <w:lang w:bidi="ar-KW"/>
        </w:rPr>
        <w:t xml:space="preserve">  </w:t>
      </w:r>
      <w:r w:rsidR="007E78A2" w:rsidRPr="007C4183">
        <w:rPr>
          <w:rFonts w:asciiTheme="majorBidi" w:hAnsiTheme="majorBidi" w:cstheme="majorBidi"/>
          <w:b/>
          <w:bCs/>
          <w:sz w:val="28"/>
          <w:szCs w:val="28"/>
          <w:lang w:bidi="ar-KW"/>
        </w:rPr>
        <w:t>Honest / cheerful / loyal / helpful / caring / a good listener.</w:t>
      </w:r>
    </w:p>
    <w:p w:rsidR="00C05731" w:rsidRDefault="00C05731" w:rsidP="00C05731">
      <w:pPr>
        <w:ind w:left="360"/>
        <w:rPr>
          <w:rFonts w:asciiTheme="majorBidi" w:hAnsiTheme="majorBidi" w:cstheme="majorBidi"/>
          <w:b/>
          <w:bCs/>
          <w:sz w:val="28"/>
          <w:szCs w:val="28"/>
          <w:lang w:bidi="ar-KW"/>
        </w:rPr>
      </w:pPr>
    </w:p>
    <w:p w:rsidR="00951266" w:rsidRPr="007C4183" w:rsidRDefault="00951266" w:rsidP="00C05731">
      <w:pPr>
        <w:ind w:left="360"/>
        <w:rPr>
          <w:rFonts w:asciiTheme="majorBidi" w:hAnsiTheme="majorBidi" w:cstheme="majorBidi"/>
          <w:b/>
          <w:bCs/>
          <w:sz w:val="28"/>
          <w:szCs w:val="28"/>
          <w:lang w:bidi="ar-KW"/>
        </w:rPr>
      </w:pPr>
    </w:p>
    <w:p w:rsidR="00DF42E6" w:rsidRPr="007C4183" w:rsidRDefault="00DF42E6" w:rsidP="00DF42E6">
      <w:pPr>
        <w:pStyle w:val="ListParagraph"/>
        <w:rPr>
          <w:rFonts w:asciiTheme="majorBidi" w:hAnsiTheme="majorBidi" w:cstheme="majorBidi"/>
          <w:b/>
          <w:bCs/>
          <w:sz w:val="28"/>
          <w:szCs w:val="28"/>
        </w:rPr>
      </w:pPr>
    </w:p>
    <w:p w:rsidR="00DF42E6" w:rsidRPr="007C4183" w:rsidRDefault="00DF42E6" w:rsidP="00DF42E6">
      <w:pPr>
        <w:pStyle w:val="ListParagraph"/>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 Any reasonable answer is accepted]</w:t>
      </w:r>
    </w:p>
    <w:p w:rsidR="00C05731" w:rsidRPr="007C4183" w:rsidRDefault="00C05731" w:rsidP="00DF42E6">
      <w:pPr>
        <w:pStyle w:val="ListParagraph"/>
        <w:jc w:val="center"/>
        <w:rPr>
          <w:rFonts w:asciiTheme="majorBidi" w:hAnsiTheme="majorBidi" w:cstheme="majorBidi"/>
          <w:b/>
          <w:bCs/>
          <w:sz w:val="28"/>
          <w:szCs w:val="28"/>
          <w:u w:val="thick"/>
        </w:rPr>
      </w:pPr>
    </w:p>
    <w:p w:rsidR="00DF42E6" w:rsidRPr="007C4183" w:rsidRDefault="00DF42E6" w:rsidP="00DF42E6">
      <w:pPr>
        <w:pStyle w:val="ListParagraph"/>
        <w:jc w:val="center"/>
        <w:rPr>
          <w:rFonts w:asciiTheme="majorBidi" w:hAnsiTheme="majorBidi" w:cstheme="majorBidi"/>
          <w:b/>
          <w:bCs/>
          <w:sz w:val="28"/>
          <w:szCs w:val="28"/>
          <w:u w:val="thick"/>
        </w:rPr>
      </w:pPr>
    </w:p>
    <w:p w:rsidR="00C05731" w:rsidRDefault="00C05731" w:rsidP="00DF42E6">
      <w:pPr>
        <w:bidi/>
        <w:spacing w:line="360" w:lineRule="auto"/>
        <w:rPr>
          <w:rFonts w:asciiTheme="majorBidi" w:hAnsiTheme="majorBidi" w:cstheme="majorBidi"/>
          <w:b/>
          <w:bCs/>
          <w:sz w:val="28"/>
          <w:szCs w:val="28"/>
          <w:lang w:bidi="ar-KW"/>
        </w:rPr>
      </w:pPr>
      <w:r w:rsidRPr="007C4183">
        <w:rPr>
          <w:rFonts w:asciiTheme="majorBidi" w:hAnsiTheme="majorBidi" w:cstheme="majorBidi"/>
          <w:b/>
          <w:bCs/>
          <w:sz w:val="28"/>
          <w:szCs w:val="28"/>
          <w:rtl/>
          <w:lang w:bidi="ar-KW"/>
        </w:rPr>
        <w:t xml:space="preserve"> </w:t>
      </w:r>
    </w:p>
    <w:p w:rsidR="00970C3D" w:rsidRPr="007C4183" w:rsidRDefault="00970C3D" w:rsidP="00970C3D">
      <w:pPr>
        <w:bidi/>
        <w:spacing w:line="360" w:lineRule="auto"/>
        <w:rPr>
          <w:rFonts w:asciiTheme="majorBidi" w:hAnsiTheme="majorBidi" w:cstheme="majorBidi"/>
          <w:b/>
          <w:bCs/>
          <w:sz w:val="28"/>
          <w:szCs w:val="28"/>
          <w:lang w:bidi="ar-KW"/>
        </w:rPr>
      </w:pPr>
    </w:p>
    <w:p w:rsidR="00DF42E6" w:rsidRPr="007C4183" w:rsidRDefault="00DF42E6" w:rsidP="00C05731">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t xml:space="preserve">     </w:t>
      </w:r>
      <w:r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2016  \ 2017</w:t>
      </w:r>
      <w:r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الرابعة</w:t>
      </w:r>
    </w:p>
    <w:p w:rsidR="00DF42E6" w:rsidRPr="007C4183" w:rsidRDefault="00DF42E6"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V – WRITING ( 15 Marks )</w:t>
      </w:r>
    </w:p>
    <w:p w:rsidR="007D46AB" w:rsidRPr="007C4183" w:rsidRDefault="007D46AB" w:rsidP="00D24FC0">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Survival </w:t>
      </w:r>
      <w:r w:rsidR="00D24FC0" w:rsidRPr="007C4183">
        <w:rPr>
          <w:rFonts w:asciiTheme="majorBidi" w:hAnsiTheme="majorBidi" w:cstheme="majorBidi"/>
          <w:sz w:val="28"/>
          <w:szCs w:val="28"/>
          <w:lang w:bidi="ar-KW"/>
        </w:rPr>
        <w:t>Equipment</w:t>
      </w:r>
      <w:r w:rsidRPr="007C4183">
        <w:rPr>
          <w:rFonts w:asciiTheme="majorBidi" w:hAnsiTheme="majorBidi" w:cstheme="majorBidi"/>
          <w:sz w:val="28"/>
          <w:szCs w:val="28"/>
          <w:lang w:bidi="ar-KW"/>
        </w:rPr>
        <w:t xml:space="preserve"> play</w:t>
      </w:r>
      <w:r w:rsidR="00D24FC0" w:rsidRPr="007C4183">
        <w:rPr>
          <w:rFonts w:asciiTheme="majorBidi" w:hAnsiTheme="majorBidi" w:cstheme="majorBidi"/>
          <w:sz w:val="28"/>
          <w:szCs w:val="28"/>
          <w:lang w:bidi="ar-KW"/>
        </w:rPr>
        <w:t>s</w:t>
      </w:r>
      <w:r w:rsidRPr="007C4183">
        <w:rPr>
          <w:rFonts w:asciiTheme="majorBidi" w:hAnsiTheme="majorBidi" w:cstheme="majorBidi"/>
          <w:sz w:val="28"/>
          <w:szCs w:val="28"/>
          <w:lang w:bidi="ar-KW"/>
        </w:rPr>
        <w:t xml:space="preserve"> an important part in the sea life. Sailors and divers are in bad need of a lot of items to swim and dive safely. </w:t>
      </w:r>
      <w:r w:rsidRPr="007C4183">
        <w:rPr>
          <w:rFonts w:asciiTheme="majorBidi" w:hAnsiTheme="majorBidi" w:cstheme="majorBidi"/>
          <w:b/>
          <w:bCs/>
          <w:sz w:val="28"/>
          <w:szCs w:val="28"/>
          <w:lang w:bidi="ar-KW"/>
        </w:rPr>
        <w:t xml:space="preserve">In a </w:t>
      </w:r>
      <w:r w:rsidRPr="007C4183">
        <w:rPr>
          <w:rFonts w:asciiTheme="majorBidi" w:hAnsiTheme="majorBidi" w:cstheme="majorBidi"/>
          <w:b/>
          <w:bCs/>
          <w:sz w:val="28"/>
          <w:szCs w:val="28"/>
          <w:u w:val="single"/>
          <w:lang w:bidi="ar-KW"/>
        </w:rPr>
        <w:t>report</w:t>
      </w:r>
      <w:r w:rsidRPr="007C4183">
        <w:rPr>
          <w:rFonts w:asciiTheme="majorBidi" w:hAnsiTheme="majorBidi" w:cstheme="majorBidi"/>
          <w:sz w:val="28"/>
          <w:szCs w:val="28"/>
          <w:lang w:bidi="ar-KW"/>
        </w:rPr>
        <w:t xml:space="preserve"> of two paragraphs, (12 sentences), write about </w:t>
      </w:r>
      <w:r w:rsidR="00D24FC0" w:rsidRPr="007C4183">
        <w:rPr>
          <w:rFonts w:asciiTheme="majorBidi" w:hAnsiTheme="majorBidi" w:cstheme="majorBidi"/>
          <w:sz w:val="28"/>
          <w:szCs w:val="28"/>
          <w:lang w:bidi="ar-KW"/>
        </w:rPr>
        <w:t xml:space="preserve">the </w:t>
      </w:r>
      <w:r w:rsidR="00970C3D">
        <w:rPr>
          <w:rFonts w:asciiTheme="majorBidi" w:hAnsiTheme="majorBidi" w:cstheme="majorBidi"/>
          <w:b/>
          <w:bCs/>
          <w:sz w:val="28"/>
          <w:szCs w:val="28"/>
          <w:u w:val="single"/>
          <w:lang w:bidi="ar-KW"/>
        </w:rPr>
        <w:t>preparation of a sea trip and the importance of having survival items.</w:t>
      </w:r>
      <w:r w:rsidRPr="007C4183">
        <w:rPr>
          <w:rFonts w:asciiTheme="majorBidi" w:hAnsiTheme="majorBidi" w:cstheme="majorBidi"/>
          <w:b/>
          <w:bCs/>
          <w:sz w:val="28"/>
          <w:szCs w:val="28"/>
          <w:lang w:bidi="ar-KW"/>
        </w:rPr>
        <w:t xml:space="preserve"> </w:t>
      </w:r>
    </w:p>
    <w:p w:rsidR="00DF42E6" w:rsidRPr="007C4183" w:rsidRDefault="00DF42E6" w:rsidP="00DF42E6">
      <w:pPr>
        <w:spacing w:line="360" w:lineRule="auto"/>
        <w:rPr>
          <w:rFonts w:asciiTheme="majorBidi" w:hAnsiTheme="majorBidi" w:cstheme="majorBidi"/>
          <w:b/>
          <w:bCs/>
          <w:sz w:val="28"/>
          <w:szCs w:val="28"/>
          <w:u w:val="single"/>
        </w:rPr>
      </w:pPr>
      <w:r w:rsidRPr="007C4183">
        <w:rPr>
          <w:rFonts w:asciiTheme="majorBidi" w:hAnsiTheme="majorBidi" w:cstheme="majorBidi"/>
          <w:b/>
          <w:bCs/>
          <w:sz w:val="28"/>
          <w:szCs w:val="28"/>
          <w:u w:val="single"/>
        </w:rPr>
        <w:t>The following guide words and phrases can help you:</w:t>
      </w:r>
    </w:p>
    <w:p w:rsidR="00DF42E6" w:rsidRPr="007C4183" w:rsidRDefault="00DF42E6" w:rsidP="00DF42E6">
      <w:pPr>
        <w:spacing w:after="200" w:line="360" w:lineRule="auto"/>
        <w:ind w:left="360"/>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Paragraph 1 : </w:t>
      </w:r>
      <w:r w:rsidR="00970C3D">
        <w:rPr>
          <w:rFonts w:asciiTheme="majorBidi" w:hAnsiTheme="majorBidi" w:cstheme="majorBidi"/>
          <w:b/>
          <w:bCs/>
          <w:sz w:val="28"/>
          <w:szCs w:val="28"/>
          <w:u w:val="thick"/>
        </w:rPr>
        <w:t>Preparation of a sea trip</w:t>
      </w:r>
    </w:p>
    <w:p w:rsidR="00D24FC0" w:rsidRPr="007C4183" w:rsidRDefault="00D24FC0" w:rsidP="00D24FC0">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signal mirror</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first aid kit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compass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whistle</w:t>
      </w:r>
      <w:r w:rsidR="008E0FA0" w:rsidRPr="007C4183">
        <w:rPr>
          <w:rFonts w:asciiTheme="majorBidi" w:hAnsiTheme="majorBidi" w:cstheme="majorBidi"/>
          <w:sz w:val="28"/>
          <w:szCs w:val="28"/>
          <w:lang w:bidi="ar-KW"/>
        </w:rPr>
        <w:t xml:space="preserve">   .</w:t>
      </w:r>
    </w:p>
    <w:p w:rsidR="00DF42E6" w:rsidRPr="007C4183" w:rsidRDefault="00DF42E6" w:rsidP="00DF42E6">
      <w:pPr>
        <w:spacing w:after="200" w:line="360" w:lineRule="auto"/>
        <w:rPr>
          <w:rFonts w:asciiTheme="majorBidi" w:hAnsiTheme="majorBidi" w:cstheme="majorBidi"/>
          <w:b/>
          <w:bCs/>
          <w:sz w:val="28"/>
          <w:szCs w:val="28"/>
          <w:u w:val="thick"/>
        </w:rPr>
      </w:pPr>
      <w:r w:rsidRPr="007C4183">
        <w:rPr>
          <w:rFonts w:asciiTheme="majorBidi" w:hAnsiTheme="majorBidi" w:cstheme="majorBidi"/>
          <w:b/>
          <w:bCs/>
          <w:sz w:val="28"/>
          <w:szCs w:val="28"/>
        </w:rPr>
        <w:t xml:space="preserve">     </w:t>
      </w:r>
      <w:r w:rsidRPr="007C4183">
        <w:rPr>
          <w:rFonts w:asciiTheme="majorBidi" w:hAnsiTheme="majorBidi" w:cstheme="majorBidi"/>
          <w:b/>
          <w:bCs/>
          <w:sz w:val="28"/>
          <w:szCs w:val="28"/>
          <w:u w:val="thick"/>
        </w:rPr>
        <w:t xml:space="preserve">Paragraph 2 : The </w:t>
      </w:r>
      <w:r w:rsidR="007D46AB" w:rsidRPr="007C4183">
        <w:rPr>
          <w:rFonts w:asciiTheme="majorBidi" w:hAnsiTheme="majorBidi" w:cstheme="majorBidi"/>
          <w:b/>
          <w:bCs/>
          <w:sz w:val="28"/>
          <w:szCs w:val="28"/>
          <w:u w:val="thick"/>
        </w:rPr>
        <w:t xml:space="preserve">importance of </w:t>
      </w:r>
      <w:r w:rsidR="00970C3D">
        <w:rPr>
          <w:rFonts w:asciiTheme="majorBidi" w:hAnsiTheme="majorBidi" w:cstheme="majorBidi"/>
          <w:b/>
          <w:bCs/>
          <w:sz w:val="28"/>
          <w:szCs w:val="28"/>
          <w:u w:val="thick"/>
        </w:rPr>
        <w:t>survival items</w:t>
      </w:r>
    </w:p>
    <w:p w:rsidR="00D24FC0" w:rsidRPr="007C4183" w:rsidRDefault="00D24FC0" w:rsidP="006C7C44">
      <w:pPr>
        <w:spacing w:after="200" w:line="360" w:lineRule="auto"/>
        <w:rPr>
          <w:rFonts w:asciiTheme="majorBidi" w:hAnsiTheme="majorBidi" w:cstheme="majorBidi"/>
          <w:b/>
          <w:bCs/>
          <w:sz w:val="28"/>
          <w:szCs w:val="28"/>
          <w:u w:val="thick"/>
        </w:rPr>
      </w:pPr>
      <w:r w:rsidRPr="007C4183">
        <w:rPr>
          <w:rFonts w:asciiTheme="majorBidi" w:hAnsiTheme="majorBidi" w:cstheme="majorBidi"/>
          <w:sz w:val="28"/>
          <w:szCs w:val="28"/>
          <w:lang w:bidi="ar-KW"/>
        </w:rPr>
        <w:t xml:space="preserve"> reflect sunlight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treat</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injuries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directions</w:t>
      </w:r>
      <w:r w:rsidR="008E0FA0"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make sound </w:t>
      </w:r>
      <w:r w:rsidR="008E0FA0" w:rsidRPr="007C4183">
        <w:rPr>
          <w:rFonts w:asciiTheme="majorBidi" w:hAnsiTheme="majorBidi" w:cstheme="majorBidi"/>
          <w:sz w:val="28"/>
          <w:szCs w:val="28"/>
          <w:lang w:bidi="ar-KW"/>
        </w:rPr>
        <w:t>.</w:t>
      </w:r>
    </w:p>
    <w:p w:rsidR="00DF42E6" w:rsidRPr="007C4183" w:rsidRDefault="00DF42E6" w:rsidP="00DF42E6">
      <w:pPr>
        <w:spacing w:line="360" w:lineRule="auto"/>
        <w:jc w:val="center"/>
        <w:rPr>
          <w:rFonts w:asciiTheme="majorBidi" w:hAnsiTheme="majorBidi" w:cstheme="majorBidi"/>
          <w:b/>
          <w:bCs/>
          <w:sz w:val="28"/>
          <w:szCs w:val="28"/>
          <w:u w:val="thick"/>
          <w:lang w:bidi="ar-KW"/>
        </w:rPr>
      </w:pPr>
      <w:del w:id="0" w:author="DELL" w:date="2017-04-04T15:07:00Z">
        <w:r w:rsidRPr="007C4183">
          <w:rPr>
            <w:rFonts w:asciiTheme="majorBidi" w:hAnsiTheme="majorBidi" w:cstheme="majorBidi"/>
            <w:b/>
            <w:bCs/>
            <w:sz w:val="28"/>
            <w:szCs w:val="28"/>
            <w:u w:val="thick"/>
            <w:lang w:bidi="ar-KW"/>
          </w:rPr>
          <w:delText xml:space="preserve">The </w:delText>
        </w:r>
      </w:del>
      <w:r w:rsidRPr="007C4183">
        <w:rPr>
          <w:rFonts w:asciiTheme="majorBidi" w:hAnsiTheme="majorBidi" w:cstheme="majorBidi"/>
          <w:b/>
          <w:bCs/>
          <w:sz w:val="28"/>
          <w:szCs w:val="28"/>
          <w:u w:val="thick"/>
          <w:lang w:bidi="ar-KW"/>
        </w:rPr>
        <w:t>plan</w:t>
      </w:r>
      <w:ins w:id="1" w:author="DELL" w:date="2017-04-04T15:07:00Z">
        <w:r w:rsidR="002A3C9D">
          <w:rPr>
            <w:rFonts w:asciiTheme="majorBidi" w:hAnsiTheme="majorBidi" w:cstheme="majorBidi"/>
            <w:b/>
            <w:bCs/>
            <w:sz w:val="28"/>
            <w:szCs w:val="28"/>
            <w:u w:val="thick"/>
            <w:lang w:bidi="ar-KW"/>
          </w:rPr>
          <w:t xml:space="preserve"> and write</w:t>
        </w:r>
      </w:ins>
      <w:r w:rsidRPr="007C4183">
        <w:rPr>
          <w:rFonts w:asciiTheme="majorBidi" w:hAnsiTheme="majorBidi" w:cstheme="majorBidi"/>
          <w:b/>
          <w:bCs/>
          <w:sz w:val="28"/>
          <w:szCs w:val="28"/>
          <w:u w:val="thick"/>
          <w:lang w:bidi="ar-KW"/>
        </w:rPr>
        <w:t xml:space="preserve"> ( 2 Marks )</w:t>
      </w:r>
    </w:p>
    <w:tbl>
      <w:tblPr>
        <w:tblStyle w:val="TableGrid"/>
        <w:tblW w:w="0" w:type="auto"/>
        <w:tblLook w:val="04A0" w:firstRow="1" w:lastRow="0" w:firstColumn="1" w:lastColumn="0" w:noHBand="0" w:noVBand="1"/>
      </w:tblPr>
      <w:tblGrid>
        <w:gridCol w:w="9628"/>
      </w:tblGrid>
      <w:tr w:rsidR="00DF42E6" w:rsidRPr="007C4183" w:rsidTr="00BD21D4">
        <w:tc>
          <w:tcPr>
            <w:tcW w:w="10194" w:type="dxa"/>
          </w:tcPr>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p w:rsidR="00DF42E6" w:rsidRPr="007C4183" w:rsidRDefault="00DF42E6" w:rsidP="00BD21D4">
            <w:pPr>
              <w:spacing w:line="360" w:lineRule="auto"/>
              <w:jc w:val="center"/>
              <w:rPr>
                <w:rFonts w:asciiTheme="majorBidi" w:hAnsiTheme="majorBidi" w:cstheme="majorBidi"/>
                <w:b/>
                <w:bCs/>
                <w:sz w:val="28"/>
                <w:szCs w:val="28"/>
                <w:u w:val="thick"/>
                <w:lang w:bidi="ar-KW"/>
              </w:rPr>
            </w:pPr>
          </w:p>
        </w:tc>
      </w:tr>
    </w:tbl>
    <w:p w:rsidR="00DF42E6" w:rsidRPr="007C4183" w:rsidRDefault="00DF42E6" w:rsidP="00DF42E6">
      <w:pPr>
        <w:spacing w:line="360" w:lineRule="auto"/>
        <w:jc w:val="center"/>
        <w:rPr>
          <w:rFonts w:asciiTheme="majorBidi" w:hAnsiTheme="majorBidi" w:cstheme="majorBidi"/>
          <w:b/>
          <w:bCs/>
          <w:sz w:val="28"/>
          <w:szCs w:val="28"/>
          <w:u w:val="thick"/>
          <w:lang w:bidi="ar-KW"/>
        </w:rPr>
      </w:pPr>
    </w:p>
    <w:p w:rsidR="008E0FA0" w:rsidRDefault="008E0FA0" w:rsidP="00DF42E6">
      <w:pPr>
        <w:bidi/>
        <w:spacing w:line="360" w:lineRule="auto"/>
        <w:rPr>
          <w:rFonts w:asciiTheme="majorBidi" w:hAnsiTheme="majorBidi" w:cstheme="majorBidi"/>
          <w:b/>
          <w:bCs/>
          <w:sz w:val="28"/>
          <w:szCs w:val="28"/>
          <w:u w:val="thick"/>
          <w:rtl/>
          <w:lang w:bidi="ar-KW"/>
        </w:rPr>
      </w:pPr>
    </w:p>
    <w:p w:rsidR="00EA02A3" w:rsidRPr="007C4183" w:rsidRDefault="00EA02A3" w:rsidP="00EA02A3">
      <w:pPr>
        <w:bidi/>
        <w:spacing w:line="360" w:lineRule="auto"/>
        <w:rPr>
          <w:rFonts w:asciiTheme="majorBidi" w:hAnsiTheme="majorBidi" w:cstheme="majorBidi"/>
          <w:b/>
          <w:bCs/>
          <w:sz w:val="28"/>
          <w:szCs w:val="28"/>
          <w:u w:val="thick"/>
          <w:lang w:bidi="ar-KW"/>
        </w:rPr>
      </w:pPr>
    </w:p>
    <w:p w:rsidR="00DF42E6" w:rsidRPr="007C4183" w:rsidRDefault="00DF42E6" w:rsidP="008E0FA0">
      <w:pPr>
        <w:bidi/>
        <w:spacing w:line="360" w:lineRule="auto"/>
        <w:rPr>
          <w:rFonts w:asciiTheme="majorBidi" w:hAnsiTheme="majorBidi" w:cstheme="majorBidi"/>
          <w:b/>
          <w:bCs/>
          <w:sz w:val="28"/>
          <w:szCs w:val="28"/>
          <w:u w:val="thick"/>
          <w:rtl/>
        </w:rPr>
      </w:pPr>
      <w:r w:rsidRPr="007C4183">
        <w:rPr>
          <w:rFonts w:asciiTheme="majorBidi" w:hAnsiTheme="majorBidi" w:cstheme="majorBidi"/>
          <w:b/>
          <w:bCs/>
          <w:sz w:val="28"/>
          <w:szCs w:val="28"/>
          <w:rtl/>
          <w:lang w:bidi="ar-KW"/>
        </w:rPr>
        <w:t xml:space="preserve">   </w:t>
      </w:r>
      <w:r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w:t>
      </w:r>
      <w:r w:rsidRPr="007C4183">
        <w:rPr>
          <w:rFonts w:asciiTheme="majorBidi" w:hAnsiTheme="majorBidi" w:cstheme="majorBidi"/>
          <w:b/>
          <w:bCs/>
          <w:sz w:val="28"/>
          <w:szCs w:val="28"/>
          <w:u w:val="thick"/>
          <w:rtl/>
          <w:lang w:bidi="ar-KW"/>
        </w:rPr>
        <w:t xml:space="preserve"> (</w:t>
      </w:r>
      <w:r w:rsidR="00EA02A3">
        <w:rPr>
          <w:rFonts w:asciiTheme="majorBidi" w:hAnsiTheme="majorBidi" w:cstheme="majorBidi" w:hint="cs"/>
          <w:b/>
          <w:bCs/>
          <w:sz w:val="28"/>
          <w:szCs w:val="28"/>
          <w:u w:val="thick"/>
          <w:rtl/>
          <w:lang w:bidi="ar-KW"/>
        </w:rPr>
        <w:t>الفصل الدراسي الثاني</w:t>
      </w:r>
      <w:r w:rsidR="00EA02A3">
        <w:rPr>
          <w:rFonts w:asciiTheme="majorBidi" w:hAnsiTheme="majorBidi" w:cstheme="majorBidi"/>
          <w:b/>
          <w:bCs/>
          <w:sz w:val="28"/>
          <w:szCs w:val="28"/>
          <w:u w:val="thick"/>
          <w:rtl/>
          <w:lang w:bidi="ar-KW"/>
        </w:rPr>
        <w:t>) - 2016  \ 201</w:t>
      </w:r>
      <w:r w:rsidR="00EA02A3">
        <w:rPr>
          <w:rFonts w:asciiTheme="majorBidi" w:hAnsiTheme="majorBidi" w:cstheme="majorBidi" w:hint="cs"/>
          <w:b/>
          <w:bCs/>
          <w:sz w:val="28"/>
          <w:szCs w:val="28"/>
          <w:u w:val="thick"/>
          <w:rtl/>
          <w:lang w:bidi="ar-KW"/>
        </w:rPr>
        <w:t>7</w:t>
      </w:r>
      <w:r w:rsidR="006C7C44"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الصفحة الخامسة</w:t>
      </w:r>
    </w:p>
    <w:p w:rsidR="00DF42E6" w:rsidRPr="007C4183" w:rsidRDefault="008E0FA0" w:rsidP="00DF42E6">
      <w:pPr>
        <w:spacing w:line="360" w:lineRule="auto"/>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 xml:space="preserve">Survival </w:t>
      </w:r>
      <w:r w:rsidR="00970C3D">
        <w:rPr>
          <w:rFonts w:asciiTheme="majorBidi" w:hAnsiTheme="majorBidi" w:cstheme="majorBidi"/>
          <w:b/>
          <w:bCs/>
          <w:sz w:val="28"/>
          <w:szCs w:val="28"/>
          <w:u w:val="thick"/>
        </w:rPr>
        <w:t>in a sea trip</w:t>
      </w:r>
      <w:r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Pr>
        <w:t>( 13 Marks )</w:t>
      </w:r>
    </w:p>
    <w:p w:rsidR="00DF42E6" w:rsidRPr="007C4183" w:rsidRDefault="00DF42E6" w:rsidP="00DF42E6">
      <w:pPr>
        <w:spacing w:line="360" w:lineRule="auto"/>
        <w:rPr>
          <w:rFonts w:asciiTheme="majorBidi" w:hAnsiTheme="majorBidi" w:cstheme="majorBidi"/>
          <w:sz w:val="28"/>
          <w:szCs w:val="28"/>
        </w:rPr>
      </w:pPr>
      <w:r w:rsidRPr="007C4183">
        <w:rPr>
          <w:rFonts w:asciiTheme="majorBidi" w:hAnsiTheme="majorBidi" w:cstheme="majorBidi"/>
          <w:sz w:val="28"/>
          <w:szCs w:val="28"/>
        </w:rPr>
        <w:t>……………………………………………………………………………………………………………………………………………………………………………………………………………………………………………………………………………………………………………………………………………………………………………………………………………………………………………………………………………………………………………………………………………………………………………………………………………………………………………………………………………………………………………………………………………………………………………………………………………………………………………………………………………………………………………………………………………………………………………………………………………………………………………………………………………………………………………………………………………………………………………………………………………………………………………………………………………………………………………………………………………………………………………………………………………………………………………………………………………………………………………………………………………………………………………………………………………………………………………………………………………………………………………………………………………………………………………………………………………………………………………………………………………………………………………………………………………………</w:t>
      </w:r>
      <w:r w:rsidR="008E0FA0" w:rsidRPr="007C4183">
        <w:rPr>
          <w:rFonts w:asciiTheme="majorBidi" w:hAnsiTheme="majorBidi" w:cstheme="majorBidi"/>
          <w:sz w:val="28"/>
          <w:szCs w:val="28"/>
        </w:rPr>
        <w:t>………………………</w:t>
      </w:r>
    </w:p>
    <w:tbl>
      <w:tblPr>
        <w:tblStyle w:val="TableGrid"/>
        <w:tblW w:w="0" w:type="auto"/>
        <w:tblLook w:val="04A0" w:firstRow="1" w:lastRow="0" w:firstColumn="1" w:lastColumn="0" w:noHBand="0" w:noVBand="1"/>
      </w:tblPr>
      <w:tblGrid>
        <w:gridCol w:w="1961"/>
        <w:gridCol w:w="2045"/>
        <w:gridCol w:w="1429"/>
        <w:gridCol w:w="2313"/>
        <w:gridCol w:w="1860"/>
      </w:tblGrid>
      <w:tr w:rsidR="00DF42E6" w:rsidRPr="007C4183" w:rsidTr="00BD21D4">
        <w:tc>
          <w:tcPr>
            <w:tcW w:w="2054"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Exposition of ideas, paragraphing &amp; numbers of sentences</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10</w:t>
            </w:r>
          </w:p>
        </w:tc>
        <w:tc>
          <w:tcPr>
            <w:tcW w:w="212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Pre-writing techniques</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(brainstorming, mind mapping, outlining)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2</w:t>
            </w:r>
          </w:p>
        </w:tc>
        <w:tc>
          <w:tcPr>
            <w:tcW w:w="149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Spelling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&amp; grammar</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2</w:t>
            </w:r>
          </w:p>
        </w:tc>
        <w:tc>
          <w:tcPr>
            <w:tcW w:w="2468"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Handwriting,</w:t>
            </w: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spacing &amp; punctuation</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w:t>
            </w:r>
          </w:p>
        </w:tc>
        <w:tc>
          <w:tcPr>
            <w:tcW w:w="2054"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Total</w:t>
            </w: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p>
          <w:p w:rsidR="00DF42E6" w:rsidRPr="007C4183" w:rsidRDefault="00DF42E6" w:rsidP="00BD21D4">
            <w:pPr>
              <w:spacing w:line="360" w:lineRule="auto"/>
              <w:jc w:val="center"/>
              <w:rPr>
                <w:rFonts w:asciiTheme="majorBidi" w:hAnsiTheme="majorBidi" w:cstheme="majorBidi"/>
                <w:b/>
                <w:bCs/>
                <w:sz w:val="20"/>
                <w:szCs w:val="20"/>
              </w:rPr>
            </w:pPr>
            <w:r w:rsidRPr="007C4183">
              <w:rPr>
                <w:rFonts w:asciiTheme="majorBidi" w:hAnsiTheme="majorBidi" w:cstheme="majorBidi"/>
                <w:b/>
                <w:bCs/>
                <w:sz w:val="20"/>
                <w:szCs w:val="20"/>
              </w:rPr>
              <w:t>15</w:t>
            </w:r>
          </w:p>
        </w:tc>
      </w:tr>
      <w:tr w:rsidR="00DF42E6" w:rsidRPr="007C4183" w:rsidTr="00BD21D4">
        <w:tc>
          <w:tcPr>
            <w:tcW w:w="2054"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123"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1495"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468"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c>
          <w:tcPr>
            <w:tcW w:w="2054" w:type="dxa"/>
            <w:tcBorders>
              <w:top w:val="double" w:sz="4" w:space="0" w:color="4472C4" w:themeColor="accent1"/>
              <w:left w:val="double" w:sz="4" w:space="0" w:color="4472C4" w:themeColor="accent1"/>
              <w:right w:val="double" w:sz="4" w:space="0" w:color="4472C4" w:themeColor="accent1"/>
            </w:tcBorders>
          </w:tcPr>
          <w:p w:rsidR="00DF42E6" w:rsidRPr="007C4183" w:rsidRDefault="00DF42E6" w:rsidP="00BD21D4">
            <w:pPr>
              <w:spacing w:line="360" w:lineRule="auto"/>
              <w:jc w:val="center"/>
              <w:rPr>
                <w:rFonts w:asciiTheme="majorBidi" w:hAnsiTheme="majorBidi" w:cstheme="majorBidi"/>
                <w:b/>
                <w:bCs/>
                <w:sz w:val="28"/>
                <w:szCs w:val="28"/>
              </w:rPr>
            </w:pPr>
          </w:p>
        </w:tc>
      </w:tr>
    </w:tbl>
    <w:p w:rsidR="00DF42E6" w:rsidRPr="007C4183" w:rsidRDefault="00DF42E6" w:rsidP="00DF42E6">
      <w:pPr>
        <w:rPr>
          <w:rFonts w:asciiTheme="majorBidi" w:hAnsiTheme="majorBidi" w:cstheme="majorBidi"/>
          <w:b/>
          <w:bCs/>
          <w:sz w:val="28"/>
          <w:szCs w:val="28"/>
          <w:u w:val="thick"/>
        </w:rPr>
      </w:pPr>
    </w:p>
    <w:p w:rsidR="00A639A8" w:rsidRPr="007C4183" w:rsidRDefault="00A639A8" w:rsidP="00DF42E6">
      <w:pPr>
        <w:rPr>
          <w:rFonts w:asciiTheme="majorBidi" w:hAnsiTheme="majorBidi" w:cstheme="majorBidi"/>
          <w:b/>
          <w:bCs/>
          <w:sz w:val="28"/>
          <w:szCs w:val="28"/>
          <w:u w:val="thick"/>
        </w:rPr>
      </w:pPr>
    </w:p>
    <w:p w:rsidR="00DF42E6" w:rsidRPr="007C4183" w:rsidRDefault="008E0FA0" w:rsidP="00DF42E6">
      <w:pPr>
        <w:bidi/>
        <w:spacing w:line="360" w:lineRule="auto"/>
        <w:rPr>
          <w:rFonts w:asciiTheme="majorBidi" w:hAnsiTheme="majorBidi" w:cstheme="majorBidi"/>
          <w:b/>
          <w:bCs/>
          <w:sz w:val="28"/>
          <w:szCs w:val="28"/>
          <w:u w:val="thick"/>
        </w:rPr>
      </w:pPr>
      <w:r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w:t>
      </w:r>
      <w:r w:rsidR="006C7C44" w:rsidRPr="007C4183">
        <w:rPr>
          <w:rFonts w:asciiTheme="majorBidi" w:hAnsiTheme="majorBidi" w:cstheme="majorBidi"/>
          <w:b/>
          <w:bCs/>
          <w:sz w:val="28"/>
          <w:szCs w:val="28"/>
          <w:u w:val="thick"/>
          <w:rtl/>
          <w:lang w:bidi="ar-KW"/>
        </w:rPr>
        <w:t>الإمتحان التجريبي (</w:t>
      </w:r>
      <w:r w:rsidR="00EA02A3">
        <w:rPr>
          <w:rFonts w:asciiTheme="majorBidi" w:hAnsiTheme="majorBidi" w:cstheme="majorBidi" w:hint="cs"/>
          <w:b/>
          <w:bCs/>
          <w:sz w:val="28"/>
          <w:szCs w:val="28"/>
          <w:u w:val="thick"/>
          <w:rtl/>
          <w:lang w:bidi="ar-KW"/>
        </w:rPr>
        <w:t>الفصل الدراسي الثاني</w:t>
      </w:r>
      <w:r w:rsidR="006C7C44" w:rsidRPr="007C4183">
        <w:rPr>
          <w:rFonts w:asciiTheme="majorBidi" w:hAnsiTheme="majorBidi" w:cstheme="majorBidi"/>
          <w:b/>
          <w:bCs/>
          <w:sz w:val="28"/>
          <w:szCs w:val="28"/>
          <w:u w:val="thick"/>
          <w:rtl/>
          <w:lang w:bidi="ar-KW"/>
        </w:rPr>
        <w:t>) 2016  \ 2017</w:t>
      </w:r>
      <w:r w:rsidR="006C7C44"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Pr>
        <w:t xml:space="preserve">  </w:t>
      </w:r>
      <w:r w:rsidR="00DF42E6" w:rsidRPr="007C4183">
        <w:rPr>
          <w:rFonts w:asciiTheme="majorBidi" w:hAnsiTheme="majorBidi" w:cstheme="majorBidi"/>
          <w:b/>
          <w:bCs/>
          <w:sz w:val="28"/>
          <w:szCs w:val="28"/>
          <w:u w:val="thick"/>
          <w:rtl/>
        </w:rPr>
        <w:t>الصفحة السادسة</w:t>
      </w:r>
    </w:p>
    <w:p w:rsidR="00DF42E6" w:rsidRPr="007C4183" w:rsidRDefault="00DF42E6" w:rsidP="00DF42E6">
      <w:pPr>
        <w:jc w:val="center"/>
        <w:rPr>
          <w:rFonts w:asciiTheme="majorBidi" w:hAnsiTheme="majorBidi" w:cstheme="majorBidi"/>
          <w:b/>
          <w:bCs/>
          <w:sz w:val="28"/>
          <w:szCs w:val="28"/>
          <w:u w:val="thick"/>
        </w:rPr>
      </w:pPr>
      <w:r w:rsidRPr="007C4183">
        <w:rPr>
          <w:rFonts w:asciiTheme="majorBidi" w:hAnsiTheme="majorBidi" w:cstheme="majorBidi"/>
          <w:b/>
          <w:bCs/>
          <w:sz w:val="28"/>
          <w:szCs w:val="28"/>
          <w:u w:val="thick"/>
        </w:rPr>
        <w:t>VI – READING COMPREHENSION ( 20 Marks )</w:t>
      </w:r>
    </w:p>
    <w:p w:rsidR="00DF42E6" w:rsidRPr="007C4183" w:rsidRDefault="00DF42E6" w:rsidP="00DF42E6">
      <w:pPr>
        <w:rPr>
          <w:rFonts w:asciiTheme="majorBidi" w:hAnsiTheme="majorBidi" w:cstheme="majorBidi"/>
          <w:b/>
          <w:bCs/>
          <w:sz w:val="28"/>
          <w:szCs w:val="28"/>
        </w:rPr>
      </w:pPr>
      <w:r w:rsidRPr="007C4183">
        <w:rPr>
          <w:rFonts w:asciiTheme="majorBidi" w:hAnsiTheme="majorBidi" w:cstheme="majorBidi"/>
          <w:b/>
          <w:bCs/>
          <w:sz w:val="28"/>
          <w:szCs w:val="28"/>
          <w:u w:val="thick"/>
        </w:rPr>
        <w:t xml:space="preserve">Read the following passage, </w:t>
      </w:r>
      <w:ins w:id="2" w:author="DELL" w:date="2017-04-04T15:07:00Z">
        <w:r w:rsidRPr="007C4183">
          <w:rPr>
            <w:rFonts w:asciiTheme="majorBidi" w:hAnsiTheme="majorBidi" w:cstheme="majorBidi"/>
            <w:b/>
            <w:bCs/>
            <w:sz w:val="28"/>
            <w:szCs w:val="28"/>
            <w:u w:val="thick"/>
          </w:rPr>
          <w:t>the</w:t>
        </w:r>
        <w:r w:rsidR="002A3C9D">
          <w:rPr>
            <w:rFonts w:asciiTheme="majorBidi" w:hAnsiTheme="majorBidi" w:cstheme="majorBidi"/>
            <w:b/>
            <w:bCs/>
            <w:sz w:val="28"/>
            <w:szCs w:val="28"/>
            <w:u w:val="thick"/>
          </w:rPr>
          <w:t>n</w:t>
        </w:r>
      </w:ins>
      <w:del w:id="3" w:author="DELL" w:date="2017-04-04T15:07:00Z">
        <w:r w:rsidRPr="007C4183">
          <w:rPr>
            <w:rFonts w:asciiTheme="majorBidi" w:hAnsiTheme="majorBidi" w:cstheme="majorBidi"/>
            <w:b/>
            <w:bCs/>
            <w:sz w:val="28"/>
            <w:szCs w:val="28"/>
            <w:u w:val="thick"/>
          </w:rPr>
          <w:delText>the</w:delText>
        </w:r>
      </w:del>
      <w:r w:rsidRPr="007C4183">
        <w:rPr>
          <w:rFonts w:asciiTheme="majorBidi" w:hAnsiTheme="majorBidi" w:cstheme="majorBidi"/>
          <w:b/>
          <w:bCs/>
          <w:sz w:val="28"/>
          <w:szCs w:val="28"/>
          <w:u w:val="thick"/>
        </w:rPr>
        <w:t xml:space="preserve"> answer the questions below:</w:t>
      </w:r>
      <w:r w:rsidRPr="007C4183">
        <w:rPr>
          <w:rFonts w:asciiTheme="majorBidi" w:hAnsiTheme="majorBidi" w:cstheme="majorBidi"/>
          <w:b/>
          <w:bCs/>
          <w:sz w:val="28"/>
          <w:szCs w:val="28"/>
        </w:rPr>
        <w:t xml:space="preserve"> </w:t>
      </w:r>
    </w:p>
    <w:p w:rsidR="00043988" w:rsidRPr="007C4183" w:rsidRDefault="00043988" w:rsidP="00043988">
      <w:pPr>
        <w:rPr>
          <w:rFonts w:asciiTheme="majorBidi" w:hAnsiTheme="majorBidi" w:cstheme="majorBidi"/>
          <w:sz w:val="28"/>
          <w:szCs w:val="28"/>
        </w:rPr>
      </w:pPr>
      <w:r w:rsidRPr="007C4183">
        <w:rPr>
          <w:rFonts w:asciiTheme="majorBidi" w:hAnsiTheme="majorBidi" w:cstheme="majorBidi"/>
          <w:sz w:val="28"/>
          <w:szCs w:val="28"/>
        </w:rPr>
        <w:t xml:space="preserve">             Last night a thief entered our poor neighbour’s house. He spent a long time looking for something expensive to take, but he found nothing. The thief felt hungry, so he tried to look for something to eat. He went into the small dark kitchen. His hand touched a basket. He put </w:t>
      </w:r>
      <w:r w:rsidRPr="007C4183">
        <w:rPr>
          <w:rFonts w:asciiTheme="majorBidi" w:hAnsiTheme="majorBidi" w:cstheme="majorBidi"/>
          <w:b/>
          <w:bCs/>
          <w:sz w:val="28"/>
          <w:szCs w:val="28"/>
          <w:u w:val="single"/>
        </w:rPr>
        <w:t>it</w:t>
      </w:r>
      <w:r w:rsidRPr="007C4183">
        <w:rPr>
          <w:rFonts w:asciiTheme="majorBidi" w:hAnsiTheme="majorBidi" w:cstheme="majorBidi"/>
          <w:sz w:val="28"/>
          <w:szCs w:val="28"/>
        </w:rPr>
        <w:t xml:space="preserve"> in the basket, hoping that he could find something to eat. </w:t>
      </w:r>
      <w:r w:rsidRPr="002A3C9D">
        <w:rPr>
          <w:rFonts w:asciiTheme="majorBidi" w:hAnsiTheme="majorBidi"/>
          <w:b/>
          <w:sz w:val="28"/>
          <w:u w:val="single"/>
          <w:rPrChange w:id="4" w:author="DELL" w:date="2017-04-04T15:07:00Z">
            <w:rPr>
              <w:rFonts w:asciiTheme="majorBidi" w:hAnsiTheme="majorBidi" w:cstheme="majorBidi"/>
              <w:b/>
              <w:bCs/>
              <w:sz w:val="28"/>
              <w:szCs w:val="28"/>
            </w:rPr>
          </w:rPrChange>
        </w:rPr>
        <w:t>Unfortunately</w:t>
      </w:r>
      <w:r w:rsidRPr="007C4183">
        <w:rPr>
          <w:rFonts w:asciiTheme="majorBidi" w:hAnsiTheme="majorBidi" w:cstheme="majorBidi"/>
          <w:sz w:val="28"/>
          <w:szCs w:val="28"/>
        </w:rPr>
        <w:t>, there was a dog sleeping inside. The dog caught the thief’s hand and began biting it. The thief tried not to shout in order not to wake up anyone in the house. He tried and tried but at last he gave a very loud cry.</w:t>
      </w:r>
    </w:p>
    <w:p w:rsidR="00312232" w:rsidRPr="007C4183" w:rsidRDefault="00043988" w:rsidP="00043988">
      <w:pPr>
        <w:rPr>
          <w:rFonts w:asciiTheme="majorBidi" w:hAnsiTheme="majorBidi" w:cstheme="majorBidi"/>
          <w:sz w:val="28"/>
          <w:szCs w:val="28"/>
        </w:rPr>
      </w:pPr>
      <w:r w:rsidRPr="007C4183">
        <w:rPr>
          <w:rFonts w:asciiTheme="majorBidi" w:hAnsiTheme="majorBidi" w:cstheme="majorBidi"/>
          <w:sz w:val="28"/>
          <w:szCs w:val="28"/>
        </w:rPr>
        <w:t xml:space="preserve">            Suddenly, everybody in the house woke up. They ran to the kitchen quickly and saw the dog biting the thief. They caught him and called the police. The policemen came quickly and took the thief to the police station. Finally, the judge sent him to prison.</w:t>
      </w:r>
      <w:r w:rsidR="00312232" w:rsidRPr="007C4183">
        <w:rPr>
          <w:rFonts w:asciiTheme="majorBidi" w:hAnsiTheme="majorBidi" w:cstheme="majorBidi"/>
          <w:sz w:val="28"/>
          <w:szCs w:val="28"/>
          <w:lang w:bidi="ar-KW"/>
        </w:rPr>
        <w:t xml:space="preserve">     </w:t>
      </w:r>
    </w:p>
    <w:p w:rsidR="00DF42E6" w:rsidRPr="007C4183" w:rsidRDefault="00DF42E6" w:rsidP="00DF42E6">
      <w:pPr>
        <w:widowControl w:val="0"/>
        <w:suppressAutoHyphens/>
        <w:autoSpaceDN w:val="0"/>
        <w:spacing w:after="120"/>
        <w:textAlignment w:val="baseline"/>
        <w:rPr>
          <w:rFonts w:asciiTheme="majorBidi" w:eastAsia="Arial" w:hAnsiTheme="majorBidi" w:cstheme="majorBidi"/>
          <w:b/>
          <w:kern w:val="3"/>
          <w:sz w:val="28"/>
          <w:szCs w:val="28"/>
          <w:u w:val="thick"/>
        </w:rPr>
      </w:pPr>
      <w:r w:rsidRPr="007C4183">
        <w:rPr>
          <w:rFonts w:asciiTheme="majorBidi" w:eastAsia="Arial" w:hAnsiTheme="majorBidi" w:cstheme="majorBidi"/>
          <w:b/>
          <w:kern w:val="3"/>
          <w:sz w:val="28"/>
          <w:szCs w:val="28"/>
          <w:u w:val="thick"/>
        </w:rPr>
        <w:t xml:space="preserve">A: Choose the correct answer from a ,b , c and d:- ( 4 X 2 </w:t>
      </w:r>
      <w:r w:rsidRPr="007C4183">
        <w:rPr>
          <w:rFonts w:asciiTheme="majorBidi" w:hAnsiTheme="majorBidi" w:cstheme="majorBidi"/>
          <w:b/>
          <w:bCs/>
          <w:sz w:val="28"/>
          <w:szCs w:val="28"/>
          <w:u w:val="thick"/>
        </w:rPr>
        <w:t xml:space="preserve"> ½ </w:t>
      </w:r>
      <w:r w:rsidRPr="007C4183">
        <w:rPr>
          <w:rFonts w:asciiTheme="majorBidi" w:eastAsia="Arial" w:hAnsiTheme="majorBidi" w:cstheme="majorBidi"/>
          <w:b/>
          <w:kern w:val="3"/>
          <w:sz w:val="28"/>
          <w:szCs w:val="28"/>
          <w:u w:val="thick"/>
        </w:rPr>
        <w:t xml:space="preserve"> = 10 Marks )</w:t>
      </w:r>
    </w:p>
    <w:p w:rsidR="00DF42E6" w:rsidRPr="007C4183" w:rsidRDefault="00DF42E6" w:rsidP="00DF42E6">
      <w:pPr>
        <w:spacing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bidi="ar-KW"/>
        </w:rPr>
        <w:t xml:space="preserve">   23.  </w:t>
      </w:r>
      <w:r w:rsidRPr="007C4183">
        <w:rPr>
          <w:rFonts w:asciiTheme="majorBidi" w:hAnsiTheme="majorBidi" w:cstheme="majorBidi"/>
          <w:sz w:val="28"/>
          <w:szCs w:val="28"/>
          <w:lang w:val="en-US" w:bidi="ar-BH"/>
        </w:rPr>
        <w:t>The best title for the passage is..............................................................</w:t>
      </w:r>
    </w:p>
    <w:p w:rsidR="00043988" w:rsidRPr="007C4183" w:rsidRDefault="00DF42E6" w:rsidP="00043988">
      <w:pPr>
        <w:rPr>
          <w:rFonts w:asciiTheme="majorBidi" w:hAnsiTheme="majorBidi" w:cstheme="majorBidi"/>
          <w:sz w:val="28"/>
          <w:szCs w:val="28"/>
          <w:lang w:bidi="ar-KW"/>
        </w:rPr>
      </w:pPr>
      <w:r w:rsidRPr="007C4183">
        <w:rPr>
          <w:rFonts w:asciiTheme="majorBidi" w:hAnsiTheme="majorBidi" w:cstheme="majorBidi"/>
          <w:b/>
          <w:bCs/>
          <w:sz w:val="28"/>
          <w:szCs w:val="28"/>
          <w:lang w:val="en-US" w:bidi="ar-BH"/>
        </w:rPr>
        <w:t xml:space="preserve">   </w:t>
      </w:r>
      <w:r w:rsidR="00970C3D">
        <w:rPr>
          <w:rFonts w:asciiTheme="majorBidi" w:hAnsiTheme="majorBidi" w:cstheme="majorBidi"/>
          <w:b/>
          <w:bCs/>
          <w:sz w:val="28"/>
          <w:szCs w:val="28"/>
          <w:lang w:val="en-US" w:bidi="ar-BH"/>
        </w:rPr>
        <w:t xml:space="preserve"> </w:t>
      </w:r>
      <w:r w:rsidRPr="007C4183">
        <w:rPr>
          <w:rFonts w:asciiTheme="majorBidi" w:hAnsiTheme="majorBidi" w:cstheme="majorBidi"/>
          <w:b/>
          <w:bCs/>
          <w:sz w:val="28"/>
          <w:szCs w:val="28"/>
          <w:lang w:val="en-US" w:bidi="ar-BH"/>
        </w:rPr>
        <w:t xml:space="preserve">  </w:t>
      </w:r>
      <w:r w:rsidRPr="007C4183">
        <w:rPr>
          <w:rFonts w:asciiTheme="majorBidi" w:hAnsiTheme="majorBidi" w:cstheme="majorBidi"/>
          <w:sz w:val="28"/>
          <w:szCs w:val="28"/>
          <w:lang w:val="en-US" w:bidi="ar-BH"/>
        </w:rPr>
        <w:t xml:space="preserve">a. </w:t>
      </w:r>
      <w:r w:rsidR="00043988" w:rsidRPr="007C4183">
        <w:rPr>
          <w:rFonts w:asciiTheme="majorBidi" w:hAnsiTheme="majorBidi" w:cstheme="majorBidi"/>
          <w:sz w:val="28"/>
          <w:szCs w:val="28"/>
          <w:lang w:bidi="ar-KW"/>
        </w:rPr>
        <w:t xml:space="preserve">The </w:t>
      </w:r>
      <w:r w:rsidR="00970C3D">
        <w:rPr>
          <w:rFonts w:asciiTheme="majorBidi" w:hAnsiTheme="majorBidi" w:cstheme="majorBidi"/>
          <w:sz w:val="28"/>
          <w:szCs w:val="28"/>
          <w:lang w:bidi="ar-KW"/>
        </w:rPr>
        <w:t>S</w:t>
      </w:r>
      <w:r w:rsidR="00043988" w:rsidRPr="007C4183">
        <w:rPr>
          <w:rFonts w:asciiTheme="majorBidi" w:hAnsiTheme="majorBidi" w:cstheme="majorBidi"/>
          <w:sz w:val="28"/>
          <w:szCs w:val="28"/>
          <w:lang w:bidi="ar-KW"/>
        </w:rPr>
        <w:t xml:space="preserve">mall </w:t>
      </w:r>
      <w:r w:rsidR="00970C3D">
        <w:rPr>
          <w:rFonts w:asciiTheme="majorBidi" w:hAnsiTheme="majorBidi" w:cstheme="majorBidi"/>
          <w:sz w:val="28"/>
          <w:szCs w:val="28"/>
          <w:lang w:bidi="ar-KW"/>
        </w:rPr>
        <w:t>B</w:t>
      </w:r>
      <w:r w:rsidR="00043988" w:rsidRPr="007C4183">
        <w:rPr>
          <w:rFonts w:asciiTheme="majorBidi" w:hAnsiTheme="majorBidi" w:cstheme="majorBidi"/>
          <w:sz w:val="28"/>
          <w:szCs w:val="28"/>
          <w:lang w:bidi="ar-KW"/>
        </w:rPr>
        <w:t xml:space="preserve">asket              </w:t>
      </w:r>
      <w:r w:rsidR="004F45BB" w:rsidRPr="007C4183">
        <w:rPr>
          <w:rFonts w:asciiTheme="majorBidi" w:hAnsiTheme="majorBidi" w:cstheme="majorBidi"/>
          <w:sz w:val="28"/>
          <w:szCs w:val="28"/>
          <w:lang w:bidi="ar-KW"/>
        </w:rPr>
        <w:t xml:space="preserve">                       </w:t>
      </w:r>
      <w:r w:rsidR="00043988" w:rsidRPr="007C4183">
        <w:rPr>
          <w:rFonts w:asciiTheme="majorBidi" w:hAnsiTheme="majorBidi" w:cstheme="majorBidi"/>
          <w:sz w:val="28"/>
          <w:szCs w:val="28"/>
          <w:lang w:bidi="ar-KW"/>
        </w:rPr>
        <w:t xml:space="preserve">    </w:t>
      </w:r>
      <w:r w:rsidR="00043988" w:rsidRPr="007C4183">
        <w:rPr>
          <w:rFonts w:asciiTheme="majorBidi" w:hAnsiTheme="majorBidi" w:cstheme="majorBidi"/>
          <w:b/>
          <w:bCs/>
          <w:sz w:val="28"/>
          <w:szCs w:val="28"/>
          <w:lang w:bidi="ar-KW"/>
        </w:rPr>
        <w:t xml:space="preserve">b. The </w:t>
      </w:r>
      <w:r w:rsidR="00970C3D">
        <w:rPr>
          <w:rFonts w:asciiTheme="majorBidi" w:hAnsiTheme="majorBidi" w:cstheme="majorBidi"/>
          <w:b/>
          <w:bCs/>
          <w:sz w:val="28"/>
          <w:szCs w:val="28"/>
          <w:lang w:bidi="ar-KW"/>
        </w:rPr>
        <w:t>T</w:t>
      </w:r>
      <w:r w:rsidR="00043988" w:rsidRPr="007C4183">
        <w:rPr>
          <w:rFonts w:asciiTheme="majorBidi" w:hAnsiTheme="majorBidi" w:cstheme="majorBidi"/>
          <w:b/>
          <w:bCs/>
          <w:sz w:val="28"/>
          <w:szCs w:val="28"/>
          <w:lang w:bidi="ar-KW"/>
        </w:rPr>
        <w:t xml:space="preserve">hief and the </w:t>
      </w:r>
      <w:r w:rsidR="00970C3D">
        <w:rPr>
          <w:rFonts w:asciiTheme="majorBidi" w:hAnsiTheme="majorBidi" w:cstheme="majorBidi"/>
          <w:b/>
          <w:bCs/>
          <w:sz w:val="28"/>
          <w:szCs w:val="28"/>
          <w:lang w:bidi="ar-KW"/>
        </w:rPr>
        <w:t>D</w:t>
      </w:r>
      <w:r w:rsidR="00043988" w:rsidRPr="007C4183">
        <w:rPr>
          <w:rFonts w:asciiTheme="majorBidi" w:hAnsiTheme="majorBidi" w:cstheme="majorBidi"/>
          <w:b/>
          <w:bCs/>
          <w:sz w:val="28"/>
          <w:szCs w:val="28"/>
          <w:lang w:bidi="ar-KW"/>
        </w:rPr>
        <w:t>og</w:t>
      </w:r>
      <w:r w:rsidR="00043988" w:rsidRPr="007C4183">
        <w:rPr>
          <w:rFonts w:asciiTheme="majorBidi" w:hAnsiTheme="majorBidi" w:cstheme="majorBidi"/>
          <w:sz w:val="28"/>
          <w:szCs w:val="28"/>
          <w:lang w:bidi="ar-KW"/>
        </w:rPr>
        <w:t xml:space="preserve">                    </w:t>
      </w:r>
    </w:p>
    <w:p w:rsidR="00043988" w:rsidRPr="007C4183" w:rsidRDefault="00043988" w:rsidP="00043988">
      <w:pPr>
        <w:rPr>
          <w:rFonts w:asciiTheme="majorBidi" w:hAnsiTheme="majorBidi" w:cstheme="majorBidi"/>
          <w:sz w:val="28"/>
          <w:szCs w:val="28"/>
          <w:lang w:bidi="ar-KW"/>
        </w:rPr>
      </w:pPr>
      <w:r w:rsidRPr="007C4183">
        <w:rPr>
          <w:rFonts w:asciiTheme="majorBidi" w:hAnsiTheme="majorBidi" w:cstheme="majorBidi"/>
          <w:sz w:val="28"/>
          <w:szCs w:val="28"/>
          <w:lang w:bidi="ar-KW"/>
        </w:rPr>
        <w:t xml:space="preserve">      c. The </w:t>
      </w:r>
      <w:r w:rsidR="00970C3D">
        <w:rPr>
          <w:rFonts w:asciiTheme="majorBidi" w:hAnsiTheme="majorBidi" w:cstheme="majorBidi"/>
          <w:sz w:val="28"/>
          <w:szCs w:val="28"/>
          <w:lang w:bidi="ar-KW"/>
        </w:rPr>
        <w:t>P</w:t>
      </w:r>
      <w:r w:rsidRPr="007C4183">
        <w:rPr>
          <w:rFonts w:asciiTheme="majorBidi" w:hAnsiTheme="majorBidi" w:cstheme="majorBidi"/>
          <w:sz w:val="28"/>
          <w:szCs w:val="28"/>
          <w:lang w:bidi="ar-KW"/>
        </w:rPr>
        <w:t xml:space="preserve">olice </w:t>
      </w:r>
      <w:r w:rsidR="00970C3D">
        <w:rPr>
          <w:rFonts w:asciiTheme="majorBidi" w:hAnsiTheme="majorBidi" w:cstheme="majorBidi"/>
          <w:sz w:val="28"/>
          <w:szCs w:val="28"/>
          <w:lang w:bidi="ar-KW"/>
        </w:rPr>
        <w:t>S</w:t>
      </w:r>
      <w:r w:rsidRPr="007C4183">
        <w:rPr>
          <w:rFonts w:asciiTheme="majorBidi" w:hAnsiTheme="majorBidi" w:cstheme="majorBidi"/>
          <w:sz w:val="28"/>
          <w:szCs w:val="28"/>
          <w:lang w:bidi="ar-KW"/>
        </w:rPr>
        <w:t xml:space="preserve">tation                                </w:t>
      </w:r>
      <w:r w:rsidR="004F45BB" w:rsidRPr="007C4183">
        <w:rPr>
          <w:rFonts w:asciiTheme="majorBidi" w:hAnsiTheme="majorBidi" w:cstheme="majorBidi"/>
          <w:sz w:val="28"/>
          <w:szCs w:val="28"/>
          <w:lang w:bidi="ar-KW"/>
        </w:rPr>
        <w:t xml:space="preserve">      </w:t>
      </w:r>
      <w:r w:rsidRPr="007C4183">
        <w:rPr>
          <w:rFonts w:asciiTheme="majorBidi" w:hAnsiTheme="majorBidi" w:cstheme="majorBidi"/>
          <w:sz w:val="28"/>
          <w:szCs w:val="28"/>
          <w:lang w:bidi="ar-KW"/>
        </w:rPr>
        <w:t xml:space="preserve">  d. The </w:t>
      </w:r>
      <w:r w:rsidR="00970C3D">
        <w:rPr>
          <w:rFonts w:asciiTheme="majorBidi" w:hAnsiTheme="majorBidi" w:cstheme="majorBidi"/>
          <w:sz w:val="28"/>
          <w:szCs w:val="28"/>
          <w:lang w:bidi="ar-KW"/>
        </w:rPr>
        <w:t>D</w:t>
      </w:r>
      <w:r w:rsidRPr="007C4183">
        <w:rPr>
          <w:rFonts w:asciiTheme="majorBidi" w:hAnsiTheme="majorBidi" w:cstheme="majorBidi"/>
          <w:sz w:val="28"/>
          <w:szCs w:val="28"/>
          <w:lang w:bidi="ar-KW"/>
        </w:rPr>
        <w:t xml:space="preserve">ark </w:t>
      </w:r>
      <w:r w:rsidR="00970C3D">
        <w:rPr>
          <w:rFonts w:asciiTheme="majorBidi" w:hAnsiTheme="majorBidi" w:cstheme="majorBidi"/>
          <w:sz w:val="28"/>
          <w:szCs w:val="28"/>
          <w:lang w:bidi="ar-KW"/>
        </w:rPr>
        <w:t>K</w:t>
      </w:r>
      <w:r w:rsidRPr="007C4183">
        <w:rPr>
          <w:rFonts w:asciiTheme="majorBidi" w:hAnsiTheme="majorBidi" w:cstheme="majorBidi"/>
          <w:sz w:val="28"/>
          <w:szCs w:val="28"/>
          <w:lang w:bidi="ar-KW"/>
        </w:rPr>
        <w:t>itchen</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24.  </w:t>
      </w:r>
      <w:r w:rsidR="00195B38" w:rsidRPr="007C4183">
        <w:rPr>
          <w:rFonts w:asciiTheme="majorBidi" w:hAnsiTheme="majorBidi" w:cstheme="majorBidi"/>
          <w:sz w:val="28"/>
          <w:szCs w:val="28"/>
          <w:lang w:val="en-US" w:bidi="ar-BH"/>
        </w:rPr>
        <w:t>When the people ran to the kitchen,</w:t>
      </w:r>
      <w:r w:rsidRPr="007C4183">
        <w:rPr>
          <w:rFonts w:asciiTheme="majorBidi" w:hAnsiTheme="majorBidi" w:cstheme="majorBidi"/>
          <w:sz w:val="28"/>
          <w:szCs w:val="28"/>
          <w:lang w:val="en-US" w:bidi="ar-BH"/>
        </w:rPr>
        <w:t>...............</w:t>
      </w:r>
      <w:r w:rsidR="00195B38"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r w:rsidR="004F45BB"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the thief ran away</w:t>
      </w:r>
      <w:r w:rsidRPr="007C4183">
        <w:rPr>
          <w:rFonts w:asciiTheme="majorBidi" w:hAnsiTheme="majorBidi" w:cstheme="majorBidi"/>
          <w:sz w:val="28"/>
          <w:szCs w:val="28"/>
          <w:lang w:val="en-US" w:bidi="ar-BH"/>
        </w:rPr>
        <w:t xml:space="preserve">                      </w:t>
      </w:r>
      <w:r w:rsidR="00195B38"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00195B38" w:rsidRPr="007C4183">
        <w:rPr>
          <w:rFonts w:asciiTheme="majorBidi" w:hAnsiTheme="majorBidi" w:cstheme="majorBidi"/>
          <w:b/>
          <w:bCs/>
          <w:sz w:val="28"/>
          <w:szCs w:val="28"/>
          <w:lang w:val="en-US" w:bidi="ar-BH"/>
        </w:rPr>
        <w:t>b. the dog was biting the thief</w:t>
      </w:r>
    </w:p>
    <w:p w:rsidR="00DF42E6" w:rsidRPr="007C4183" w:rsidRDefault="00195B38"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c. the police came</w:t>
      </w:r>
      <w:r w:rsidR="00DF42E6" w:rsidRPr="007C4183">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the thief was eating</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25. The underlined word “</w:t>
      </w:r>
      <w:r w:rsidR="00043988" w:rsidRPr="007C4183">
        <w:rPr>
          <w:rFonts w:asciiTheme="majorBidi" w:hAnsiTheme="majorBidi" w:cstheme="majorBidi"/>
          <w:b/>
          <w:bCs/>
          <w:sz w:val="28"/>
          <w:szCs w:val="28"/>
          <w:u w:val="single"/>
          <w:lang w:val="en-US" w:bidi="ar-BH"/>
        </w:rPr>
        <w:t>it</w:t>
      </w:r>
      <w:r w:rsidR="00043988" w:rsidRPr="007C4183">
        <w:rPr>
          <w:rFonts w:asciiTheme="majorBidi" w:hAnsiTheme="majorBidi" w:cstheme="majorBidi"/>
          <w:sz w:val="28"/>
          <w:szCs w:val="28"/>
          <w:lang w:val="en-US" w:bidi="ar-BH"/>
        </w:rPr>
        <w:t xml:space="preserve">” in </w:t>
      </w:r>
      <w:r w:rsidR="00970C3D">
        <w:rPr>
          <w:rFonts w:asciiTheme="majorBidi" w:hAnsiTheme="majorBidi" w:cstheme="majorBidi"/>
          <w:sz w:val="28"/>
          <w:szCs w:val="28"/>
          <w:lang w:val="en-US" w:bidi="ar-BH"/>
        </w:rPr>
        <w:t>the 1</w:t>
      </w:r>
      <w:r w:rsidR="00970C3D" w:rsidRPr="00970C3D">
        <w:rPr>
          <w:rFonts w:asciiTheme="majorBidi" w:hAnsiTheme="majorBidi" w:cstheme="majorBidi"/>
          <w:sz w:val="28"/>
          <w:szCs w:val="28"/>
          <w:vertAlign w:val="superscript"/>
          <w:lang w:val="en-US" w:bidi="ar-BH"/>
        </w:rPr>
        <w:t>st</w:t>
      </w:r>
      <w:r w:rsidR="00970C3D">
        <w:rPr>
          <w:rFonts w:asciiTheme="majorBidi" w:hAnsiTheme="majorBidi" w:cstheme="majorBidi"/>
          <w:sz w:val="28"/>
          <w:szCs w:val="28"/>
          <w:lang w:val="en-US" w:bidi="ar-BH"/>
        </w:rPr>
        <w:t xml:space="preserve"> paragraph</w:t>
      </w:r>
      <w:r w:rsidR="00043988"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refers to...............</w:t>
      </w:r>
      <w:r w:rsidR="00970C3D">
        <w:rPr>
          <w:rFonts w:asciiTheme="majorBidi" w:hAnsiTheme="majorBidi" w:cstheme="majorBidi"/>
          <w:sz w:val="28"/>
          <w:szCs w:val="28"/>
          <w:lang w:val="en-US" w:bidi="ar-BH"/>
        </w:rPr>
        <w:t>............</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basket</w:t>
      </w:r>
      <w:r w:rsidRPr="007C4183">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w:t>
      </w:r>
      <w:r w:rsidRPr="007C4183">
        <w:rPr>
          <w:rFonts w:asciiTheme="majorBidi" w:hAnsiTheme="majorBidi" w:cstheme="majorBidi"/>
          <w:b/>
          <w:bCs/>
          <w:sz w:val="28"/>
          <w:szCs w:val="28"/>
          <w:lang w:val="en-US" w:bidi="ar-BH"/>
        </w:rPr>
        <w:t xml:space="preserve">b. </w:t>
      </w:r>
      <w:r w:rsidR="00195B38" w:rsidRPr="007C4183">
        <w:rPr>
          <w:rFonts w:asciiTheme="majorBidi" w:hAnsiTheme="majorBidi" w:cstheme="majorBidi"/>
          <w:b/>
          <w:bCs/>
          <w:sz w:val="28"/>
          <w:szCs w:val="28"/>
          <w:lang w:val="en-US" w:bidi="ar-BH"/>
        </w:rPr>
        <w:t>hand</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c. </w:t>
      </w:r>
      <w:r w:rsidR="00195B38" w:rsidRPr="007C4183">
        <w:rPr>
          <w:rFonts w:asciiTheme="majorBidi" w:hAnsiTheme="majorBidi" w:cstheme="majorBidi"/>
          <w:sz w:val="28"/>
          <w:szCs w:val="28"/>
          <w:lang w:val="en-US" w:bidi="ar-BH"/>
        </w:rPr>
        <w:t>kitchen</w:t>
      </w:r>
      <w:r w:rsidRPr="007C4183">
        <w:rPr>
          <w:rFonts w:asciiTheme="majorBidi" w:hAnsiTheme="majorBidi" w:cstheme="majorBidi"/>
          <w:sz w:val="28"/>
          <w:szCs w:val="28"/>
          <w:lang w:val="en-US" w:bidi="ar-BH"/>
        </w:rPr>
        <w:t xml:space="preserve">                            </w:t>
      </w:r>
      <w:r w:rsidR="00970C3D">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w:t>
      </w:r>
      <w:r w:rsidR="00195B38" w:rsidRPr="007C4183">
        <w:rPr>
          <w:rFonts w:asciiTheme="majorBidi" w:hAnsiTheme="majorBidi" w:cstheme="majorBidi"/>
          <w:sz w:val="28"/>
          <w:szCs w:val="28"/>
          <w:lang w:val="en-US" w:bidi="ar-BH"/>
        </w:rPr>
        <w:t>house</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26. The</w:t>
      </w:r>
      <w:ins w:id="5" w:author="DELL" w:date="2017-04-04T15:07:00Z">
        <w:r w:rsidRPr="007C4183">
          <w:rPr>
            <w:rFonts w:asciiTheme="majorBidi" w:hAnsiTheme="majorBidi" w:cstheme="majorBidi"/>
            <w:sz w:val="28"/>
            <w:szCs w:val="28"/>
            <w:lang w:val="en-US" w:bidi="ar-BH"/>
          </w:rPr>
          <w:t xml:space="preserve"> </w:t>
        </w:r>
        <w:r w:rsidR="002A3C9D">
          <w:rPr>
            <w:rFonts w:asciiTheme="majorBidi" w:hAnsiTheme="majorBidi" w:cstheme="majorBidi"/>
            <w:sz w:val="28"/>
            <w:szCs w:val="28"/>
            <w:lang w:val="en-US" w:bidi="ar-BH"/>
          </w:rPr>
          <w:t>underlined</w:t>
        </w:r>
      </w:ins>
      <w:r w:rsidRPr="007C4183">
        <w:rPr>
          <w:rFonts w:asciiTheme="majorBidi" w:hAnsiTheme="majorBidi" w:cstheme="majorBidi"/>
          <w:sz w:val="28"/>
          <w:szCs w:val="28"/>
          <w:lang w:val="en-US" w:bidi="ar-BH"/>
        </w:rPr>
        <w:t xml:space="preserve"> word “</w:t>
      </w:r>
      <w:r w:rsidR="00195B38" w:rsidRPr="007C4183">
        <w:rPr>
          <w:rFonts w:asciiTheme="majorBidi" w:hAnsiTheme="majorBidi" w:cstheme="majorBidi"/>
          <w:b/>
          <w:bCs/>
          <w:sz w:val="28"/>
          <w:szCs w:val="28"/>
          <w:lang w:val="en-US" w:bidi="ar-BH"/>
        </w:rPr>
        <w:t>unfortunately</w:t>
      </w:r>
      <w:r w:rsidRPr="007C4183">
        <w:rPr>
          <w:rFonts w:asciiTheme="majorBidi" w:hAnsiTheme="majorBidi" w:cstheme="majorBidi"/>
          <w:sz w:val="28"/>
          <w:szCs w:val="28"/>
          <w:lang w:val="en-US" w:bidi="ar-BH"/>
        </w:rPr>
        <w:t xml:space="preserve">” in </w:t>
      </w:r>
      <w:r w:rsidR="00970C3D">
        <w:rPr>
          <w:rFonts w:asciiTheme="majorBidi" w:hAnsiTheme="majorBidi" w:cstheme="majorBidi"/>
          <w:sz w:val="28"/>
          <w:szCs w:val="28"/>
          <w:lang w:val="en-US" w:bidi="ar-BH"/>
        </w:rPr>
        <w:t>the 1</w:t>
      </w:r>
      <w:r w:rsidR="00970C3D" w:rsidRPr="00970C3D">
        <w:rPr>
          <w:rFonts w:asciiTheme="majorBidi" w:hAnsiTheme="majorBidi" w:cstheme="majorBidi"/>
          <w:sz w:val="28"/>
          <w:szCs w:val="28"/>
          <w:vertAlign w:val="superscript"/>
          <w:lang w:val="en-US" w:bidi="ar-BH"/>
        </w:rPr>
        <w:t>st</w:t>
      </w:r>
      <w:r w:rsidR="00970C3D">
        <w:rPr>
          <w:rFonts w:asciiTheme="majorBidi" w:hAnsiTheme="majorBidi" w:cstheme="majorBidi"/>
          <w:sz w:val="28"/>
          <w:szCs w:val="28"/>
          <w:lang w:val="en-US" w:bidi="ar-BH"/>
        </w:rPr>
        <w:t xml:space="preserve"> paragraph</w:t>
      </w:r>
      <w:r w:rsidR="00195B38" w:rsidRPr="007C4183">
        <w:rPr>
          <w:rFonts w:asciiTheme="majorBidi" w:hAnsiTheme="majorBidi" w:cstheme="majorBidi"/>
          <w:sz w:val="28"/>
          <w:szCs w:val="28"/>
          <w:lang w:val="en-US" w:bidi="ar-BH"/>
        </w:rPr>
        <w:t>,</w:t>
      </w:r>
      <w:r w:rsidRPr="007C4183">
        <w:rPr>
          <w:rFonts w:asciiTheme="majorBidi" w:hAnsiTheme="majorBidi" w:cstheme="majorBidi"/>
          <w:sz w:val="28"/>
          <w:szCs w:val="28"/>
          <w:lang w:val="en-US" w:bidi="ar-BH"/>
        </w:rPr>
        <w:t xml:space="preserve"> means</w:t>
      </w:r>
      <w:ins w:id="6" w:author="DELL" w:date="2017-04-04T15:07:00Z">
        <w:r w:rsidR="002A3C9D">
          <w:rPr>
            <w:rFonts w:asciiTheme="majorBidi" w:hAnsiTheme="majorBidi" w:cstheme="majorBidi"/>
            <w:sz w:val="28"/>
            <w:szCs w:val="28"/>
            <w:lang w:val="en-US" w:bidi="ar-BH"/>
          </w:rPr>
          <w:t>..........</w:t>
        </w:r>
      </w:ins>
      <w:bookmarkStart w:id="7" w:name="_GoBack"/>
      <w:bookmarkEnd w:id="7"/>
      <w:del w:id="8" w:author="DELL" w:date="2017-04-04T15:07:00Z">
        <w:r w:rsidRPr="007C4183">
          <w:rPr>
            <w:rFonts w:asciiTheme="majorBidi" w:hAnsiTheme="majorBidi" w:cstheme="majorBidi"/>
            <w:sz w:val="28"/>
            <w:szCs w:val="28"/>
            <w:lang w:val="en-US" w:bidi="ar-BH"/>
          </w:rPr>
          <w:delText>.........................</w:delText>
        </w:r>
        <w:r w:rsidR="00970C3D">
          <w:rPr>
            <w:rFonts w:asciiTheme="majorBidi" w:hAnsiTheme="majorBidi" w:cstheme="majorBidi"/>
            <w:sz w:val="28"/>
            <w:szCs w:val="28"/>
            <w:lang w:val="en-US" w:bidi="ar-BH"/>
          </w:rPr>
          <w:delText>..</w:delText>
        </w:r>
      </w:del>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a. </w:t>
      </w:r>
      <w:r w:rsidR="00195B38" w:rsidRPr="007C4183">
        <w:rPr>
          <w:rFonts w:asciiTheme="majorBidi" w:hAnsiTheme="majorBidi" w:cstheme="majorBidi"/>
          <w:sz w:val="28"/>
          <w:szCs w:val="28"/>
          <w:lang w:val="en-US" w:bidi="ar-BH"/>
        </w:rPr>
        <w:t>luckily</w:t>
      </w:r>
      <w:r w:rsidRPr="007C4183">
        <w:rPr>
          <w:rFonts w:asciiTheme="majorBidi" w:hAnsiTheme="majorBidi" w:cstheme="majorBidi"/>
          <w:sz w:val="28"/>
          <w:szCs w:val="28"/>
          <w:lang w:val="en-US" w:bidi="ar-BH"/>
        </w:rPr>
        <w:t xml:space="preserve">                                                    </w:t>
      </w:r>
      <w:r w:rsidR="00DF48C9">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b. </w:t>
      </w:r>
      <w:r w:rsidR="00195B38" w:rsidRPr="007C4183">
        <w:rPr>
          <w:rFonts w:asciiTheme="majorBidi" w:hAnsiTheme="majorBidi" w:cstheme="majorBidi"/>
          <w:sz w:val="28"/>
          <w:szCs w:val="28"/>
          <w:lang w:val="en-US" w:bidi="ar-BH"/>
        </w:rPr>
        <w:t>happily</w:t>
      </w:r>
    </w:p>
    <w:p w:rsidR="00DF42E6" w:rsidRPr="007C4183" w:rsidRDefault="00DF42E6" w:rsidP="00DF42E6">
      <w:pPr>
        <w:spacing w:after="200" w:line="240" w:lineRule="auto"/>
        <w:rPr>
          <w:rFonts w:asciiTheme="majorBidi" w:hAnsiTheme="majorBidi" w:cstheme="majorBidi"/>
          <w:sz w:val="28"/>
          <w:szCs w:val="28"/>
          <w:lang w:val="en-US" w:bidi="ar-BH"/>
        </w:rPr>
      </w:pPr>
      <w:r w:rsidRPr="007C4183">
        <w:rPr>
          <w:rFonts w:asciiTheme="majorBidi" w:hAnsiTheme="majorBidi" w:cstheme="majorBidi"/>
          <w:sz w:val="28"/>
          <w:szCs w:val="28"/>
          <w:lang w:val="en-US" w:bidi="ar-BH"/>
        </w:rPr>
        <w:t xml:space="preserve">     </w:t>
      </w:r>
      <w:r w:rsidRPr="007C4183">
        <w:rPr>
          <w:rFonts w:asciiTheme="majorBidi" w:hAnsiTheme="majorBidi" w:cstheme="majorBidi"/>
          <w:b/>
          <w:bCs/>
          <w:sz w:val="28"/>
          <w:szCs w:val="28"/>
          <w:lang w:val="en-US" w:bidi="ar-BH"/>
        </w:rPr>
        <w:t xml:space="preserve">c. </w:t>
      </w:r>
      <w:r w:rsidR="00195B38" w:rsidRPr="007C4183">
        <w:rPr>
          <w:rFonts w:asciiTheme="majorBidi" w:hAnsiTheme="majorBidi" w:cstheme="majorBidi"/>
          <w:b/>
          <w:bCs/>
          <w:sz w:val="28"/>
          <w:szCs w:val="28"/>
          <w:lang w:val="en-US" w:bidi="ar-BH"/>
        </w:rPr>
        <w:t>unluckily</w:t>
      </w:r>
      <w:r w:rsidRPr="007C4183">
        <w:rPr>
          <w:rFonts w:asciiTheme="majorBidi" w:hAnsiTheme="majorBidi" w:cstheme="majorBidi"/>
          <w:sz w:val="28"/>
          <w:szCs w:val="28"/>
          <w:lang w:val="en-US" w:bidi="ar-BH"/>
        </w:rPr>
        <w:t xml:space="preserve">                     </w:t>
      </w:r>
      <w:r w:rsidR="00DF48C9">
        <w:rPr>
          <w:rFonts w:asciiTheme="majorBidi" w:hAnsiTheme="majorBidi" w:cstheme="majorBidi"/>
          <w:sz w:val="28"/>
          <w:szCs w:val="28"/>
          <w:lang w:val="en-US" w:bidi="ar-BH"/>
        </w:rPr>
        <w:t xml:space="preserve">                              </w:t>
      </w:r>
      <w:r w:rsidR="004F45BB" w:rsidRPr="007C4183">
        <w:rPr>
          <w:rFonts w:asciiTheme="majorBidi" w:hAnsiTheme="majorBidi" w:cstheme="majorBidi"/>
          <w:sz w:val="28"/>
          <w:szCs w:val="28"/>
          <w:lang w:val="en-US" w:bidi="ar-BH"/>
        </w:rPr>
        <w:t xml:space="preserve"> </w:t>
      </w:r>
      <w:r w:rsidRPr="007C4183">
        <w:rPr>
          <w:rFonts w:asciiTheme="majorBidi" w:hAnsiTheme="majorBidi" w:cstheme="majorBidi"/>
          <w:sz w:val="28"/>
          <w:szCs w:val="28"/>
          <w:lang w:val="en-US" w:bidi="ar-BH"/>
        </w:rPr>
        <w:t xml:space="preserve">  d. </w:t>
      </w:r>
      <w:r w:rsidR="00195B38" w:rsidRPr="007C4183">
        <w:rPr>
          <w:rFonts w:asciiTheme="majorBidi" w:hAnsiTheme="majorBidi" w:cstheme="majorBidi"/>
          <w:sz w:val="28"/>
          <w:szCs w:val="28"/>
          <w:lang w:val="en-US" w:bidi="ar-BH"/>
        </w:rPr>
        <w:t>suddenly</w:t>
      </w:r>
    </w:p>
    <w:p w:rsidR="004F45BB" w:rsidRPr="007C4183" w:rsidRDefault="004F45BB" w:rsidP="00DF42E6">
      <w:pPr>
        <w:spacing w:after="200" w:line="240" w:lineRule="auto"/>
        <w:rPr>
          <w:rFonts w:asciiTheme="majorBidi" w:hAnsiTheme="majorBidi" w:cstheme="majorBidi"/>
          <w:sz w:val="28"/>
          <w:szCs w:val="28"/>
          <w:lang w:val="en-US" w:bidi="ar-BH"/>
        </w:rPr>
      </w:pPr>
    </w:p>
    <w:p w:rsidR="00C97F9E" w:rsidRDefault="00C97F9E" w:rsidP="00C97F9E">
      <w:pPr>
        <w:bidi/>
        <w:spacing w:line="360" w:lineRule="auto"/>
        <w:rPr>
          <w:rFonts w:asciiTheme="majorBidi" w:eastAsia="Arial" w:hAnsiTheme="majorBidi" w:cstheme="majorBidi"/>
          <w:b/>
          <w:bCs/>
          <w:kern w:val="3"/>
          <w:sz w:val="28"/>
          <w:szCs w:val="28"/>
        </w:rPr>
      </w:pPr>
    </w:p>
    <w:p w:rsidR="00DF48C9" w:rsidRDefault="00DF48C9" w:rsidP="00DF48C9">
      <w:pPr>
        <w:bidi/>
        <w:spacing w:line="360" w:lineRule="auto"/>
        <w:rPr>
          <w:rFonts w:asciiTheme="majorBidi" w:eastAsia="Arial" w:hAnsiTheme="majorBidi" w:cstheme="majorBidi"/>
          <w:b/>
          <w:bCs/>
          <w:kern w:val="3"/>
          <w:sz w:val="28"/>
          <w:szCs w:val="28"/>
        </w:rPr>
      </w:pPr>
    </w:p>
    <w:p w:rsidR="00DF48C9" w:rsidRPr="007C4183" w:rsidRDefault="00DF48C9" w:rsidP="00DF48C9">
      <w:pPr>
        <w:bidi/>
        <w:spacing w:line="360" w:lineRule="auto"/>
        <w:rPr>
          <w:rFonts w:asciiTheme="majorBidi" w:eastAsia="Arial" w:hAnsiTheme="majorBidi" w:cstheme="majorBidi"/>
          <w:b/>
          <w:bCs/>
          <w:kern w:val="3"/>
          <w:sz w:val="28"/>
          <w:szCs w:val="28"/>
        </w:rPr>
      </w:pPr>
    </w:p>
    <w:p w:rsidR="00C97F9E" w:rsidRPr="007C4183" w:rsidRDefault="00C97F9E" w:rsidP="00C97F9E">
      <w:pPr>
        <w:bidi/>
        <w:spacing w:line="360" w:lineRule="auto"/>
        <w:rPr>
          <w:rFonts w:asciiTheme="majorBidi" w:eastAsia="Arial" w:hAnsiTheme="majorBidi" w:cstheme="majorBidi"/>
          <w:b/>
          <w:bCs/>
          <w:kern w:val="3"/>
          <w:sz w:val="28"/>
          <w:szCs w:val="28"/>
        </w:rPr>
      </w:pPr>
    </w:p>
    <w:p w:rsidR="00DF42E6" w:rsidRPr="007C4183" w:rsidRDefault="00C97F9E" w:rsidP="00C97F9E">
      <w:pPr>
        <w:bidi/>
        <w:spacing w:line="360" w:lineRule="auto"/>
        <w:rPr>
          <w:rFonts w:asciiTheme="majorBidi" w:hAnsiTheme="majorBidi" w:cstheme="majorBidi"/>
          <w:b/>
          <w:bCs/>
          <w:sz w:val="28"/>
          <w:szCs w:val="28"/>
          <w:lang w:bidi="ar-KW"/>
        </w:rPr>
      </w:pPr>
      <w:r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rtl/>
          <w:lang w:bidi="ar-KW"/>
        </w:rPr>
        <w:t xml:space="preserve"> </w:t>
      </w:r>
      <w:r w:rsidR="00DF42E6" w:rsidRPr="007C4183">
        <w:rPr>
          <w:rFonts w:asciiTheme="majorBidi" w:hAnsiTheme="majorBidi" w:cstheme="majorBidi"/>
          <w:b/>
          <w:bCs/>
          <w:sz w:val="28"/>
          <w:szCs w:val="28"/>
          <w:u w:val="thick"/>
          <w:rtl/>
          <w:lang w:bidi="ar-KW"/>
        </w:rPr>
        <w:t xml:space="preserve">إمتحان الصف التاسع   - الإمتحان </w:t>
      </w:r>
      <w:r w:rsidRPr="007C4183">
        <w:rPr>
          <w:rFonts w:asciiTheme="majorBidi" w:hAnsiTheme="majorBidi" w:cstheme="majorBidi"/>
          <w:b/>
          <w:bCs/>
          <w:sz w:val="28"/>
          <w:szCs w:val="28"/>
          <w:u w:val="thick"/>
          <w:rtl/>
          <w:lang w:bidi="ar-KW"/>
        </w:rPr>
        <w:t>التجريبي (</w:t>
      </w:r>
      <w:r w:rsidR="00EA02A3">
        <w:rPr>
          <w:rFonts w:asciiTheme="majorBidi" w:hAnsiTheme="majorBidi" w:cstheme="majorBidi" w:hint="cs"/>
          <w:b/>
          <w:bCs/>
          <w:sz w:val="28"/>
          <w:szCs w:val="28"/>
          <w:u w:val="thick"/>
          <w:rtl/>
          <w:lang w:bidi="ar-KW"/>
        </w:rPr>
        <w:t>الفصل الدراسي الثاني</w:t>
      </w:r>
      <w:r w:rsidRPr="007C4183">
        <w:rPr>
          <w:rFonts w:asciiTheme="majorBidi" w:hAnsiTheme="majorBidi" w:cstheme="majorBidi"/>
          <w:b/>
          <w:bCs/>
          <w:sz w:val="28"/>
          <w:szCs w:val="28"/>
          <w:u w:val="thick"/>
          <w:rtl/>
          <w:lang w:bidi="ar-KW"/>
        </w:rPr>
        <w:t xml:space="preserve">) </w:t>
      </w:r>
      <w:r w:rsidR="00DF42E6" w:rsidRPr="007C4183">
        <w:rPr>
          <w:rFonts w:asciiTheme="majorBidi" w:hAnsiTheme="majorBidi" w:cstheme="majorBidi"/>
          <w:b/>
          <w:bCs/>
          <w:sz w:val="28"/>
          <w:szCs w:val="28"/>
          <w:u w:val="thick"/>
          <w:rtl/>
          <w:lang w:bidi="ar-KW"/>
        </w:rPr>
        <w:t>2016  \ 2017</w:t>
      </w:r>
      <w:r w:rsidR="00DF42E6" w:rsidRPr="007C4183">
        <w:rPr>
          <w:rFonts w:asciiTheme="majorBidi" w:hAnsiTheme="majorBidi" w:cstheme="majorBidi"/>
          <w:b/>
          <w:bCs/>
          <w:sz w:val="28"/>
          <w:szCs w:val="28"/>
          <w:u w:val="thick"/>
        </w:rPr>
        <w:t xml:space="preserve">  </w:t>
      </w:r>
      <w:r w:rsidRPr="007C4183">
        <w:rPr>
          <w:rFonts w:asciiTheme="majorBidi" w:hAnsiTheme="majorBidi" w:cstheme="majorBidi"/>
          <w:b/>
          <w:bCs/>
          <w:sz w:val="28"/>
          <w:szCs w:val="28"/>
          <w:u w:val="thick"/>
          <w:rtl/>
        </w:rPr>
        <w:t xml:space="preserve">- </w:t>
      </w:r>
      <w:r w:rsidR="00DF42E6" w:rsidRPr="007C4183">
        <w:rPr>
          <w:rFonts w:asciiTheme="majorBidi" w:hAnsiTheme="majorBidi" w:cstheme="majorBidi"/>
          <w:b/>
          <w:bCs/>
          <w:sz w:val="28"/>
          <w:szCs w:val="28"/>
          <w:u w:val="thick"/>
          <w:rtl/>
        </w:rPr>
        <w:t xml:space="preserve"> الصفحة السابعة</w:t>
      </w:r>
    </w:p>
    <w:p w:rsidR="00DF42E6" w:rsidRPr="007C4183" w:rsidRDefault="00DF42E6" w:rsidP="00DF42E6">
      <w:pPr>
        <w:widowControl w:val="0"/>
        <w:suppressAutoHyphens/>
        <w:autoSpaceDN w:val="0"/>
        <w:spacing w:line="276" w:lineRule="auto"/>
        <w:textAlignment w:val="baseline"/>
        <w:rPr>
          <w:rFonts w:asciiTheme="majorBidi" w:eastAsia="Arial" w:hAnsiTheme="majorBidi" w:cstheme="majorBidi"/>
          <w:kern w:val="3"/>
          <w:sz w:val="28"/>
          <w:szCs w:val="28"/>
        </w:rPr>
      </w:pPr>
    </w:p>
    <w:p w:rsidR="00DF42E6" w:rsidRPr="007C4183" w:rsidRDefault="00DF42E6" w:rsidP="00DF42E6">
      <w:pPr>
        <w:widowControl w:val="0"/>
        <w:suppressAutoHyphens/>
        <w:autoSpaceDN w:val="0"/>
        <w:spacing w:line="360" w:lineRule="auto"/>
        <w:textAlignment w:val="baseline"/>
        <w:rPr>
          <w:rFonts w:asciiTheme="majorBidi" w:eastAsia="Arial" w:hAnsiTheme="majorBidi" w:cstheme="majorBidi"/>
          <w:b/>
          <w:bCs/>
          <w:kern w:val="3"/>
          <w:sz w:val="28"/>
          <w:szCs w:val="28"/>
          <w:u w:val="thick"/>
        </w:rPr>
      </w:pPr>
      <w:r w:rsidRPr="007C4183">
        <w:rPr>
          <w:rFonts w:asciiTheme="majorBidi" w:eastAsia="Arial" w:hAnsiTheme="majorBidi" w:cstheme="majorBidi"/>
          <w:b/>
          <w:bCs/>
          <w:kern w:val="3"/>
          <w:sz w:val="28"/>
          <w:szCs w:val="28"/>
          <w:u w:val="thick"/>
        </w:rPr>
        <w:t xml:space="preserve">B: Answer the following questions:- ( 4 X 2 </w:t>
      </w:r>
      <w:r w:rsidRPr="007C4183">
        <w:rPr>
          <w:rFonts w:asciiTheme="majorBidi" w:hAnsiTheme="majorBidi" w:cstheme="majorBidi"/>
          <w:b/>
          <w:bCs/>
          <w:sz w:val="28"/>
          <w:szCs w:val="28"/>
          <w:u w:val="thick"/>
        </w:rPr>
        <w:t xml:space="preserve">½ </w:t>
      </w:r>
      <w:r w:rsidRPr="007C4183">
        <w:rPr>
          <w:rFonts w:asciiTheme="majorBidi" w:eastAsia="Arial" w:hAnsiTheme="majorBidi" w:cstheme="majorBidi"/>
          <w:b/>
          <w:bCs/>
          <w:kern w:val="3"/>
          <w:sz w:val="28"/>
          <w:szCs w:val="28"/>
          <w:u w:val="thick"/>
        </w:rPr>
        <w:t xml:space="preserve"> = 10 Marks )</w:t>
      </w:r>
    </w:p>
    <w:p w:rsidR="004F45BB" w:rsidRPr="007C4183" w:rsidRDefault="004F45BB" w:rsidP="00DF42E6">
      <w:pPr>
        <w:widowControl w:val="0"/>
        <w:suppressAutoHyphens/>
        <w:autoSpaceDN w:val="0"/>
        <w:spacing w:line="360" w:lineRule="auto"/>
        <w:textAlignment w:val="baseline"/>
        <w:rPr>
          <w:rFonts w:asciiTheme="majorBidi" w:eastAsia="Arial" w:hAnsiTheme="majorBidi" w:cstheme="majorBidi"/>
          <w:kern w:val="3"/>
          <w:sz w:val="28"/>
          <w:szCs w:val="28"/>
        </w:rPr>
      </w:pPr>
      <w:r w:rsidRPr="007C4183">
        <w:rPr>
          <w:rFonts w:asciiTheme="majorBidi" w:eastAsia="Arial" w:hAnsiTheme="majorBidi" w:cstheme="majorBidi"/>
          <w:kern w:val="3"/>
          <w:sz w:val="28"/>
          <w:szCs w:val="28"/>
        </w:rPr>
        <w:t>27. Why did the thief spend a long time in the house?</w:t>
      </w:r>
    </w:p>
    <w:p w:rsidR="00C97F9E" w:rsidRPr="007C4183" w:rsidRDefault="00C97F9E" w:rsidP="00DF42E6">
      <w:pPr>
        <w:widowControl w:val="0"/>
        <w:suppressAutoHyphens/>
        <w:autoSpaceDN w:val="0"/>
        <w:spacing w:line="360" w:lineRule="auto"/>
        <w:textAlignment w:val="baseline"/>
        <w:rPr>
          <w:rFonts w:asciiTheme="majorBidi" w:eastAsia="Arial" w:hAnsiTheme="majorBidi" w:cstheme="majorBidi"/>
          <w:b/>
          <w:bCs/>
          <w:kern w:val="3"/>
          <w:sz w:val="28"/>
          <w:szCs w:val="28"/>
        </w:rPr>
      </w:pPr>
      <w:r w:rsidRPr="007C4183">
        <w:rPr>
          <w:rFonts w:asciiTheme="majorBidi" w:eastAsia="Arial" w:hAnsiTheme="majorBidi" w:cstheme="majorBidi"/>
          <w:b/>
          <w:bCs/>
          <w:kern w:val="3"/>
          <w:sz w:val="28"/>
          <w:szCs w:val="28"/>
        </w:rPr>
        <w:t xml:space="preserve">       He was looking for something expensive to take.</w:t>
      </w:r>
    </w:p>
    <w:p w:rsidR="004F45BB" w:rsidRPr="007C4183" w:rsidRDefault="00DF42E6" w:rsidP="004F45BB">
      <w:pPr>
        <w:spacing w:line="360" w:lineRule="auto"/>
        <w:rPr>
          <w:rFonts w:asciiTheme="majorBidi" w:hAnsiTheme="majorBidi" w:cstheme="majorBidi"/>
          <w:sz w:val="28"/>
          <w:szCs w:val="28"/>
        </w:rPr>
      </w:pPr>
      <w:r w:rsidRPr="007C4183">
        <w:rPr>
          <w:rFonts w:asciiTheme="majorBidi" w:hAnsiTheme="majorBidi" w:cstheme="majorBidi"/>
          <w:sz w:val="28"/>
          <w:szCs w:val="28"/>
          <w:lang w:bidi="ar-KW"/>
        </w:rPr>
        <w:t>2</w:t>
      </w:r>
      <w:r w:rsidR="00C97F9E" w:rsidRPr="007C4183">
        <w:rPr>
          <w:rFonts w:asciiTheme="majorBidi" w:hAnsiTheme="majorBidi" w:cstheme="majorBidi"/>
          <w:sz w:val="28"/>
          <w:szCs w:val="28"/>
          <w:lang w:bidi="ar-KW"/>
        </w:rPr>
        <w:t>8</w:t>
      </w:r>
      <w:r w:rsidRPr="007C4183">
        <w:rPr>
          <w:rFonts w:asciiTheme="majorBidi" w:hAnsiTheme="majorBidi" w:cstheme="majorBidi"/>
          <w:sz w:val="28"/>
          <w:szCs w:val="28"/>
          <w:lang w:bidi="ar-KW"/>
        </w:rPr>
        <w:t xml:space="preserve">. </w:t>
      </w:r>
      <w:r w:rsidR="004F45BB" w:rsidRPr="007C4183">
        <w:rPr>
          <w:rFonts w:asciiTheme="majorBidi" w:hAnsiTheme="majorBidi" w:cstheme="majorBidi"/>
          <w:sz w:val="28"/>
          <w:szCs w:val="28"/>
        </w:rPr>
        <w:t xml:space="preserve"> What did the thief do when he felt hungry ?</w:t>
      </w:r>
    </w:p>
    <w:p w:rsidR="004F45BB" w:rsidRPr="007C4183" w:rsidRDefault="004F45BB" w:rsidP="004F45BB">
      <w:pPr>
        <w:spacing w:line="360" w:lineRule="auto"/>
        <w:rPr>
          <w:rFonts w:asciiTheme="majorBidi" w:hAnsiTheme="majorBidi" w:cstheme="majorBidi"/>
          <w:b/>
          <w:bCs/>
          <w:sz w:val="28"/>
          <w:szCs w:val="28"/>
        </w:rPr>
      </w:pPr>
      <w:r w:rsidRPr="007C4183">
        <w:rPr>
          <w:rFonts w:asciiTheme="majorBidi" w:hAnsiTheme="majorBidi" w:cstheme="majorBidi"/>
          <w:b/>
          <w:bCs/>
          <w:sz w:val="28"/>
          <w:szCs w:val="28"/>
        </w:rPr>
        <w:t xml:space="preserve">       He looked for something to eat \ he went into the kitchen</w:t>
      </w:r>
      <w:r w:rsidR="00C97F9E" w:rsidRPr="007C4183">
        <w:rPr>
          <w:rFonts w:asciiTheme="majorBidi" w:hAnsiTheme="majorBidi" w:cstheme="majorBidi"/>
          <w:b/>
          <w:bCs/>
          <w:sz w:val="28"/>
          <w:szCs w:val="28"/>
        </w:rPr>
        <w:t>.</w:t>
      </w:r>
    </w:p>
    <w:p w:rsidR="004F45BB" w:rsidRPr="007C4183" w:rsidRDefault="004F45BB" w:rsidP="004F45BB">
      <w:pPr>
        <w:spacing w:line="360" w:lineRule="auto"/>
        <w:rPr>
          <w:rFonts w:asciiTheme="majorBidi" w:hAnsiTheme="majorBidi" w:cstheme="majorBidi"/>
          <w:sz w:val="28"/>
          <w:szCs w:val="28"/>
        </w:rPr>
      </w:pPr>
      <w:r w:rsidRPr="007C4183">
        <w:rPr>
          <w:rFonts w:asciiTheme="majorBidi" w:hAnsiTheme="majorBidi" w:cstheme="majorBidi"/>
          <w:sz w:val="28"/>
          <w:szCs w:val="28"/>
        </w:rPr>
        <w:t>2</w:t>
      </w:r>
      <w:r w:rsidR="00C97F9E" w:rsidRPr="007C4183">
        <w:rPr>
          <w:rFonts w:asciiTheme="majorBidi" w:hAnsiTheme="majorBidi" w:cstheme="majorBidi"/>
          <w:sz w:val="28"/>
          <w:szCs w:val="28"/>
        </w:rPr>
        <w:t>9</w:t>
      </w:r>
      <w:r w:rsidRPr="007C4183">
        <w:rPr>
          <w:rFonts w:asciiTheme="majorBidi" w:hAnsiTheme="majorBidi" w:cstheme="majorBidi"/>
          <w:sz w:val="28"/>
          <w:szCs w:val="28"/>
        </w:rPr>
        <w:t>. Why didn’t the thief shout when he was bitten by the dog ?</w:t>
      </w:r>
    </w:p>
    <w:p w:rsidR="004F45BB" w:rsidRPr="007C4183" w:rsidRDefault="004F45BB" w:rsidP="004F45BB">
      <w:pPr>
        <w:spacing w:line="360" w:lineRule="auto"/>
        <w:rPr>
          <w:rFonts w:asciiTheme="majorBidi" w:hAnsiTheme="majorBidi" w:cstheme="majorBidi"/>
          <w:b/>
          <w:bCs/>
          <w:sz w:val="28"/>
          <w:szCs w:val="28"/>
        </w:rPr>
      </w:pPr>
      <w:r w:rsidRPr="007C4183">
        <w:rPr>
          <w:rFonts w:asciiTheme="majorBidi" w:hAnsiTheme="majorBidi" w:cstheme="majorBidi"/>
          <w:b/>
          <w:bCs/>
          <w:sz w:val="28"/>
          <w:szCs w:val="28"/>
        </w:rPr>
        <w:t xml:space="preserve">       In order not to wake up anyone in the house.      </w:t>
      </w:r>
    </w:p>
    <w:p w:rsidR="004F45BB" w:rsidRPr="007C4183" w:rsidRDefault="00C97F9E" w:rsidP="004F45BB">
      <w:pPr>
        <w:spacing w:line="360" w:lineRule="auto"/>
        <w:rPr>
          <w:rFonts w:asciiTheme="majorBidi" w:hAnsiTheme="majorBidi" w:cstheme="majorBidi"/>
          <w:sz w:val="28"/>
          <w:szCs w:val="28"/>
        </w:rPr>
      </w:pPr>
      <w:r w:rsidRPr="007C4183">
        <w:rPr>
          <w:rFonts w:asciiTheme="majorBidi" w:hAnsiTheme="majorBidi" w:cstheme="majorBidi"/>
          <w:sz w:val="28"/>
          <w:szCs w:val="28"/>
        </w:rPr>
        <w:t>30.</w:t>
      </w:r>
      <w:r w:rsidR="004F45BB" w:rsidRPr="007C4183">
        <w:rPr>
          <w:rFonts w:asciiTheme="majorBidi" w:hAnsiTheme="majorBidi" w:cstheme="majorBidi"/>
          <w:sz w:val="28"/>
          <w:szCs w:val="28"/>
        </w:rPr>
        <w:t xml:space="preserve"> Where was the thief sent </w:t>
      </w:r>
      <w:r w:rsidR="00DF48C9">
        <w:rPr>
          <w:rFonts w:asciiTheme="majorBidi" w:hAnsiTheme="majorBidi" w:cstheme="majorBidi"/>
          <w:sz w:val="28"/>
          <w:szCs w:val="28"/>
        </w:rPr>
        <w:t xml:space="preserve">by the police </w:t>
      </w:r>
      <w:r w:rsidR="004F45BB" w:rsidRPr="007C4183">
        <w:rPr>
          <w:rFonts w:asciiTheme="majorBidi" w:hAnsiTheme="majorBidi" w:cstheme="majorBidi"/>
          <w:sz w:val="28"/>
          <w:szCs w:val="28"/>
        </w:rPr>
        <w:t>?</w:t>
      </w:r>
    </w:p>
    <w:p w:rsidR="00C97F9E" w:rsidRPr="007C4183" w:rsidRDefault="00C97F9E" w:rsidP="004F45BB">
      <w:pPr>
        <w:spacing w:line="360" w:lineRule="auto"/>
        <w:rPr>
          <w:rFonts w:asciiTheme="majorBidi" w:hAnsiTheme="majorBidi" w:cstheme="majorBidi"/>
          <w:b/>
          <w:bCs/>
          <w:sz w:val="28"/>
          <w:szCs w:val="28"/>
        </w:rPr>
      </w:pPr>
      <w:r w:rsidRPr="007C4183">
        <w:rPr>
          <w:rFonts w:asciiTheme="majorBidi" w:hAnsiTheme="majorBidi" w:cstheme="majorBidi"/>
          <w:b/>
          <w:bCs/>
          <w:sz w:val="28"/>
          <w:szCs w:val="28"/>
        </w:rPr>
        <w:t xml:space="preserve">       He was sent to prison.</w:t>
      </w:r>
    </w:p>
    <w:p w:rsidR="00DF42E6" w:rsidRPr="007C4183" w:rsidRDefault="00DF42E6" w:rsidP="00DF42E6">
      <w:pPr>
        <w:spacing w:after="200" w:line="276" w:lineRule="auto"/>
        <w:rPr>
          <w:rFonts w:asciiTheme="majorBidi" w:hAnsiTheme="majorBidi" w:cstheme="majorBidi"/>
          <w:b/>
          <w:bCs/>
          <w:i/>
          <w:iCs/>
          <w:sz w:val="28"/>
          <w:szCs w:val="28"/>
          <w:lang w:val="en-US" w:bidi="ar-BH"/>
        </w:rPr>
      </w:pPr>
    </w:p>
    <w:p w:rsidR="00DF42E6" w:rsidRPr="007C4183" w:rsidRDefault="00DF42E6" w:rsidP="00DF42E6">
      <w:pPr>
        <w:spacing w:after="200" w:line="480" w:lineRule="auto"/>
        <w:rPr>
          <w:rFonts w:asciiTheme="majorBidi" w:hAnsiTheme="majorBidi" w:cstheme="majorBidi"/>
          <w:color w:val="FF0000"/>
          <w:sz w:val="28"/>
          <w:szCs w:val="28"/>
        </w:rPr>
      </w:pPr>
    </w:p>
    <w:p w:rsidR="00DF42E6" w:rsidRPr="007C4183" w:rsidRDefault="00DF42E6" w:rsidP="00DF42E6">
      <w:pPr>
        <w:widowControl w:val="0"/>
        <w:suppressAutoHyphens/>
        <w:autoSpaceDN w:val="0"/>
        <w:spacing w:line="360" w:lineRule="auto"/>
        <w:textAlignment w:val="baseline"/>
        <w:rPr>
          <w:rFonts w:asciiTheme="majorBidi" w:eastAsia="Arial" w:hAnsiTheme="majorBidi" w:cstheme="majorBidi"/>
          <w:b/>
          <w:bCs/>
          <w:kern w:val="3"/>
          <w:sz w:val="28"/>
          <w:szCs w:val="28"/>
        </w:rPr>
      </w:pPr>
    </w:p>
    <w:p w:rsidR="00DF42E6" w:rsidRPr="007C4183" w:rsidRDefault="00DF42E6" w:rsidP="00DF42E6">
      <w:pPr>
        <w:widowControl w:val="0"/>
        <w:suppressAutoHyphens/>
        <w:autoSpaceDN w:val="0"/>
        <w:bidi/>
        <w:spacing w:line="360" w:lineRule="auto"/>
        <w:jc w:val="center"/>
        <w:textAlignment w:val="baseline"/>
        <w:rPr>
          <w:rFonts w:asciiTheme="majorBidi" w:eastAsia="Arial" w:hAnsiTheme="majorBidi" w:cstheme="majorBidi"/>
          <w:b/>
          <w:bCs/>
          <w:kern w:val="3"/>
          <w:sz w:val="28"/>
          <w:szCs w:val="28"/>
          <w:u w:val="thick"/>
          <w:rtl/>
          <w:lang w:bidi="ar-KW"/>
        </w:rPr>
      </w:pPr>
      <w:r w:rsidRPr="007C4183">
        <w:rPr>
          <w:rFonts w:asciiTheme="majorBidi" w:eastAsia="Arial" w:hAnsiTheme="majorBidi" w:cstheme="majorBidi"/>
          <w:b/>
          <w:bCs/>
          <w:kern w:val="3"/>
          <w:sz w:val="28"/>
          <w:szCs w:val="28"/>
          <w:u w:val="thick"/>
          <w:rtl/>
        </w:rPr>
        <w:t>نهاية الإمتحان</w:t>
      </w:r>
    </w:p>
    <w:p w:rsidR="00DF42E6" w:rsidRPr="007C4183" w:rsidRDefault="00DF42E6" w:rsidP="00DF42E6">
      <w:pPr>
        <w:widowControl w:val="0"/>
        <w:suppressAutoHyphens/>
        <w:autoSpaceDN w:val="0"/>
        <w:bidi/>
        <w:spacing w:line="360" w:lineRule="auto"/>
        <w:jc w:val="center"/>
        <w:textAlignment w:val="baseline"/>
        <w:rPr>
          <w:rFonts w:asciiTheme="majorBidi" w:eastAsia="Arial" w:hAnsiTheme="majorBidi" w:cstheme="majorBidi"/>
          <w:b/>
          <w:bCs/>
          <w:kern w:val="3"/>
          <w:sz w:val="28"/>
          <w:szCs w:val="28"/>
          <w:u w:val="thick"/>
          <w:rtl/>
          <w:lang w:bidi="ar-KW"/>
        </w:rPr>
      </w:pPr>
      <w:r w:rsidRPr="007C4183">
        <w:rPr>
          <w:rFonts w:asciiTheme="majorBidi" w:eastAsia="Arial" w:hAnsiTheme="majorBidi" w:cstheme="majorBidi"/>
          <w:b/>
          <w:bCs/>
          <w:kern w:val="3"/>
          <w:sz w:val="28"/>
          <w:szCs w:val="28"/>
          <w:u w:val="thick"/>
          <w:rtl/>
          <w:lang w:bidi="ar-KW"/>
        </w:rPr>
        <w:t>تمنياتنا لكم بالنجاح</w:t>
      </w:r>
    </w:p>
    <w:p w:rsidR="00DF42E6" w:rsidRPr="007C4183" w:rsidRDefault="00DF42E6" w:rsidP="00DF42E6">
      <w:pPr>
        <w:rPr>
          <w:rFonts w:asciiTheme="majorBidi" w:hAnsiTheme="majorBidi" w:cstheme="majorBidi"/>
          <w:sz w:val="28"/>
          <w:szCs w:val="28"/>
        </w:rPr>
      </w:pPr>
    </w:p>
    <w:p w:rsidR="00DF42E6" w:rsidRPr="00C97F9E" w:rsidRDefault="00DF42E6" w:rsidP="00DF42E6">
      <w:pPr>
        <w:rPr>
          <w:rFonts w:cstheme="minorHAnsi"/>
          <w:b/>
          <w:bCs/>
          <w:sz w:val="28"/>
          <w:szCs w:val="28"/>
        </w:rPr>
      </w:pPr>
    </w:p>
    <w:p w:rsidR="00DF42E6" w:rsidRPr="00C97F9E" w:rsidRDefault="00DF42E6" w:rsidP="00DF42E6">
      <w:pPr>
        <w:rPr>
          <w:rFonts w:cstheme="minorHAnsi"/>
          <w:sz w:val="28"/>
          <w:szCs w:val="28"/>
        </w:rPr>
      </w:pPr>
    </w:p>
    <w:p w:rsidR="00590D15" w:rsidRPr="00C97F9E" w:rsidRDefault="00590D15">
      <w:pPr>
        <w:rPr>
          <w:rFonts w:cstheme="minorHAnsi"/>
        </w:rPr>
      </w:pPr>
    </w:p>
    <w:sectPr w:rsidR="00590D15" w:rsidRPr="00C97F9E" w:rsidSect="00C815F4">
      <w:headerReference w:type="default" r:id="rId7"/>
      <w:footerReference w:type="default" r:id="rId8"/>
      <w:pgSz w:w="11906" w:h="16838"/>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D8" w:rsidRDefault="00C356D8" w:rsidP="00A639A8">
      <w:pPr>
        <w:spacing w:after="0" w:line="240" w:lineRule="auto"/>
      </w:pPr>
      <w:r>
        <w:separator/>
      </w:r>
    </w:p>
  </w:endnote>
  <w:endnote w:type="continuationSeparator" w:id="0">
    <w:p w:rsidR="00C356D8" w:rsidRDefault="00C356D8" w:rsidP="00A639A8">
      <w:pPr>
        <w:spacing w:after="0" w:line="240" w:lineRule="auto"/>
      </w:pPr>
      <w:r>
        <w:continuationSeparator/>
      </w:r>
    </w:p>
  </w:endnote>
  <w:endnote w:type="continuationNotice" w:id="1">
    <w:p w:rsidR="00C356D8" w:rsidRDefault="00C356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13672"/>
      <w:docPartObj>
        <w:docPartGallery w:val="Page Numbers (Bottom of Page)"/>
        <w:docPartUnique/>
      </w:docPartObj>
    </w:sdtPr>
    <w:sdtEndPr/>
    <w:sdtContent>
      <w:p w:rsidR="00A639A8" w:rsidRDefault="00A639A8">
        <w:pPr>
          <w:pStyle w:val="Footer"/>
        </w:pPr>
        <w:r>
          <w:rPr>
            <w:rFonts w:asciiTheme="majorHAnsi" w:eastAsiaTheme="majorEastAsia" w:hAnsiTheme="majorHAnsi" w:cstheme="majorBidi"/>
            <w:noProof/>
            <w:sz w:val="28"/>
            <w:szCs w:val="28"/>
            <w:lang w:eastAsia="en-GB"/>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28575" t="19050" r="22225" b="8890"/>
                  <wp:wrapNone/>
                  <wp:docPr id="1" name="Ribbon: Curved and Tilted Dow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A639A8" w:rsidRDefault="00A639A8">
                              <w:pPr>
                                <w:jc w:val="center"/>
                                <w:rPr>
                                  <w:color w:val="4472C4" w:themeColor="accent1"/>
                                </w:rPr>
                              </w:pPr>
                              <w:r>
                                <w:fldChar w:fldCharType="begin"/>
                              </w:r>
                              <w:r>
                                <w:instrText xml:space="preserve"> PAGE    \* MERGEFORMAT </w:instrText>
                              </w:r>
                              <w:r>
                                <w:fldChar w:fldCharType="separate"/>
                              </w:r>
                              <w:r w:rsidR="004A5AD3" w:rsidRPr="004A5AD3">
                                <w:rPr>
                                  <w:noProof/>
                                  <w:color w:val="4472C4" w:themeColor="accent1"/>
                                </w:rPr>
                                <w:t>7</w:t>
                              </w:r>
                              <w:r>
                                <w:rPr>
                                  <w:noProof/>
                                  <w:color w:val="4472C4"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Ribbon: Curved and Tilted Down 1"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" filled="f" fillcolor="#17365d" strokecolor="#71a0dc">
                  <v:textbox>
                    <w:txbxContent>
                      <w:p w:rsidR="00A639A8" w:rsidRDefault="00A639A8">
                        <w:pPr>
                          <w:jc w:val="center"/>
                          <w:rPr>
                            <w:color w:val="4472C4" w:themeColor="accent1"/>
                          </w:rPr>
                        </w:pPr>
                        <w:r>
                          <w:fldChar w:fldCharType="begin"/>
                        </w:r>
                        <w:r>
                          <w:instrText xml:space="preserve"> PAGE    \* MERGEFORMAT </w:instrText>
                        </w:r>
                        <w:r>
                          <w:fldChar w:fldCharType="separate"/>
                        </w:r>
                        <w:r w:rsidR="004A5AD3" w:rsidRPr="004A5AD3">
                          <w:rPr>
                            <w:noProof/>
                            <w:color w:val="4472C4" w:themeColor="accent1"/>
                          </w:rPr>
                          <w:t>7</w:t>
                        </w:r>
                        <w:r>
                          <w:rPr>
                            <w:noProof/>
                            <w:color w:val="4472C4"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D8" w:rsidRDefault="00C356D8" w:rsidP="00A639A8">
      <w:pPr>
        <w:spacing w:after="0" w:line="240" w:lineRule="auto"/>
      </w:pPr>
      <w:r>
        <w:separator/>
      </w:r>
    </w:p>
  </w:footnote>
  <w:footnote w:type="continuationSeparator" w:id="0">
    <w:p w:rsidR="00C356D8" w:rsidRDefault="00C356D8" w:rsidP="00A639A8">
      <w:pPr>
        <w:spacing w:after="0" w:line="240" w:lineRule="auto"/>
      </w:pPr>
      <w:r>
        <w:continuationSeparator/>
      </w:r>
    </w:p>
  </w:footnote>
  <w:footnote w:type="continuationNotice" w:id="1">
    <w:p w:rsidR="00C356D8" w:rsidRDefault="00C356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538" w:rsidRDefault="00CB5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5949"/>
    <w:multiLevelType w:val="hybridMultilevel"/>
    <w:tmpl w:val="FFE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343A2"/>
    <w:multiLevelType w:val="hybridMultilevel"/>
    <w:tmpl w:val="59AC81E4"/>
    <w:lvl w:ilvl="0" w:tplc="4BF0CDE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E5265"/>
    <w:multiLevelType w:val="hybridMultilevel"/>
    <w:tmpl w:val="935A82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B6A8F"/>
    <w:multiLevelType w:val="hybridMultilevel"/>
    <w:tmpl w:val="96DC181E"/>
    <w:lvl w:ilvl="0" w:tplc="D18454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5E1A87"/>
    <w:multiLevelType w:val="hybridMultilevel"/>
    <w:tmpl w:val="B09038D8"/>
    <w:lvl w:ilvl="0" w:tplc="AF0E2CDE">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CD004DA"/>
    <w:multiLevelType w:val="hybridMultilevel"/>
    <w:tmpl w:val="280E1E34"/>
    <w:lvl w:ilvl="0" w:tplc="B38200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174C84"/>
    <w:multiLevelType w:val="hybridMultilevel"/>
    <w:tmpl w:val="C11CF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0F1F7C"/>
    <w:multiLevelType w:val="hybridMultilevel"/>
    <w:tmpl w:val="F336DF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21F37"/>
    <w:multiLevelType w:val="hybridMultilevel"/>
    <w:tmpl w:val="15A6C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4156A"/>
    <w:multiLevelType w:val="hybridMultilevel"/>
    <w:tmpl w:val="B100E440"/>
    <w:lvl w:ilvl="0" w:tplc="5746A9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896B83"/>
    <w:multiLevelType w:val="hybridMultilevel"/>
    <w:tmpl w:val="F2FC4F70"/>
    <w:lvl w:ilvl="0" w:tplc="7F569E2E">
      <w:start w:val="19"/>
      <w:numFmt w:val="decimal"/>
      <w:lvlText w:val="%1."/>
      <w:lvlJc w:val="left"/>
      <w:pPr>
        <w:ind w:left="735" w:hanging="375"/>
      </w:pPr>
      <w:rPr>
        <w:rFonts w:asciiTheme="majorBidi" w:hAnsiTheme="majorBidi" w:cstheme="maj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F95DCE"/>
    <w:multiLevelType w:val="hybridMultilevel"/>
    <w:tmpl w:val="0C741EA2"/>
    <w:lvl w:ilvl="0" w:tplc="0AACCF0E">
      <w:start w:val="1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3067D8"/>
    <w:multiLevelType w:val="hybridMultilevel"/>
    <w:tmpl w:val="3F5033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963687"/>
    <w:multiLevelType w:val="hybridMultilevel"/>
    <w:tmpl w:val="9BACBB4C"/>
    <w:lvl w:ilvl="0" w:tplc="37BCB20A">
      <w:start w:val="1"/>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14" w15:restartNumberingAfterBreak="0">
    <w:nsid w:val="5D263F3E"/>
    <w:multiLevelType w:val="hybridMultilevel"/>
    <w:tmpl w:val="63AADD30"/>
    <w:lvl w:ilvl="0" w:tplc="9EC4684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D33DC"/>
    <w:multiLevelType w:val="hybridMultilevel"/>
    <w:tmpl w:val="5A365A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3A7621"/>
    <w:multiLevelType w:val="hybridMultilevel"/>
    <w:tmpl w:val="C9FA07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9772F"/>
    <w:multiLevelType w:val="hybridMultilevel"/>
    <w:tmpl w:val="6C9037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B0103C"/>
    <w:multiLevelType w:val="hybridMultilevel"/>
    <w:tmpl w:val="CEDC74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CB7FCD"/>
    <w:multiLevelType w:val="hybridMultilevel"/>
    <w:tmpl w:val="C0449C18"/>
    <w:lvl w:ilvl="0" w:tplc="6262CE52">
      <w:start w:val="17"/>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1E548C"/>
    <w:multiLevelType w:val="hybridMultilevel"/>
    <w:tmpl w:val="00C022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6149D7"/>
    <w:multiLevelType w:val="hybridMultilevel"/>
    <w:tmpl w:val="0394B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65F1B"/>
    <w:multiLevelType w:val="hybridMultilevel"/>
    <w:tmpl w:val="D8001EB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D14505"/>
    <w:multiLevelType w:val="hybridMultilevel"/>
    <w:tmpl w:val="6F3E389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9"/>
  </w:num>
  <w:num w:numId="4">
    <w:abstractNumId w:val="0"/>
  </w:num>
  <w:num w:numId="5">
    <w:abstractNumId w:val="20"/>
  </w:num>
  <w:num w:numId="6">
    <w:abstractNumId w:val="4"/>
  </w:num>
  <w:num w:numId="7">
    <w:abstractNumId w:val="16"/>
  </w:num>
  <w:num w:numId="8">
    <w:abstractNumId w:val="22"/>
  </w:num>
  <w:num w:numId="9">
    <w:abstractNumId w:val="18"/>
  </w:num>
  <w:num w:numId="10">
    <w:abstractNumId w:val="3"/>
  </w:num>
  <w:num w:numId="11">
    <w:abstractNumId w:val="12"/>
  </w:num>
  <w:num w:numId="12">
    <w:abstractNumId w:val="9"/>
  </w:num>
  <w:num w:numId="13">
    <w:abstractNumId w:val="8"/>
  </w:num>
  <w:num w:numId="14">
    <w:abstractNumId w:val="6"/>
  </w:num>
  <w:num w:numId="15">
    <w:abstractNumId w:val="11"/>
  </w:num>
  <w:num w:numId="16">
    <w:abstractNumId w:val="7"/>
  </w:num>
  <w:num w:numId="17">
    <w:abstractNumId w:val="10"/>
  </w:num>
  <w:num w:numId="18">
    <w:abstractNumId w:val="2"/>
  </w:num>
  <w:num w:numId="19">
    <w:abstractNumId w:val="15"/>
  </w:num>
  <w:num w:numId="20">
    <w:abstractNumId w:val="23"/>
  </w:num>
  <w:num w:numId="21">
    <w:abstractNumId w:val="21"/>
  </w:num>
  <w:num w:numId="22">
    <w:abstractNumId w:val="13"/>
  </w:num>
  <w:num w:numId="23">
    <w:abstractNumId w:val="1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2E6"/>
    <w:rsid w:val="00043988"/>
    <w:rsid w:val="000744AD"/>
    <w:rsid w:val="000F68A1"/>
    <w:rsid w:val="00195B38"/>
    <w:rsid w:val="002A3C9D"/>
    <w:rsid w:val="00312232"/>
    <w:rsid w:val="0044642F"/>
    <w:rsid w:val="004A5AD3"/>
    <w:rsid w:val="004F45BB"/>
    <w:rsid w:val="00590D15"/>
    <w:rsid w:val="00597A8D"/>
    <w:rsid w:val="00645336"/>
    <w:rsid w:val="006C7C44"/>
    <w:rsid w:val="006D116E"/>
    <w:rsid w:val="007A05AF"/>
    <w:rsid w:val="007C4183"/>
    <w:rsid w:val="007D09B8"/>
    <w:rsid w:val="007D46AB"/>
    <w:rsid w:val="007E78A2"/>
    <w:rsid w:val="007F1585"/>
    <w:rsid w:val="008E0FA0"/>
    <w:rsid w:val="008E4CAE"/>
    <w:rsid w:val="00951266"/>
    <w:rsid w:val="00970C3D"/>
    <w:rsid w:val="00A639A8"/>
    <w:rsid w:val="00BF1F2D"/>
    <w:rsid w:val="00C05731"/>
    <w:rsid w:val="00C356D8"/>
    <w:rsid w:val="00C678A6"/>
    <w:rsid w:val="00C815F4"/>
    <w:rsid w:val="00C97F9E"/>
    <w:rsid w:val="00CB5538"/>
    <w:rsid w:val="00D24FC0"/>
    <w:rsid w:val="00DF42E6"/>
    <w:rsid w:val="00DF48C9"/>
    <w:rsid w:val="00E0737F"/>
    <w:rsid w:val="00E55D2A"/>
    <w:rsid w:val="00EA02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F73A3"/>
  <w15:chartTrackingRefBased/>
  <w15:docId w15:val="{4FE749AA-B18D-4E8E-93B1-499D3A9F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F42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2E6"/>
    <w:pPr>
      <w:ind w:left="720"/>
      <w:contextualSpacing/>
    </w:pPr>
  </w:style>
  <w:style w:type="table" w:styleId="TableGrid">
    <w:name w:val="Table Grid"/>
    <w:basedOn w:val="TableNormal"/>
    <w:uiPriority w:val="39"/>
    <w:rsid w:val="00DF4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3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39A8"/>
  </w:style>
  <w:style w:type="paragraph" w:styleId="Footer">
    <w:name w:val="footer"/>
    <w:basedOn w:val="Normal"/>
    <w:link w:val="FooterChar"/>
    <w:uiPriority w:val="99"/>
    <w:unhideWhenUsed/>
    <w:rsid w:val="00A639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1371</Words>
  <Characters>7817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23</cp:revision>
  <dcterms:created xsi:type="dcterms:W3CDTF">2017-02-27T14:06:00Z</dcterms:created>
  <dcterms:modified xsi:type="dcterms:W3CDTF">2017-04-04T12:27:00Z</dcterms:modified>
</cp:coreProperties>
</file>